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901004" w14:textId="616B044E" w:rsidR="00950F81" w:rsidRPr="009250CC" w:rsidRDefault="00016F48" w:rsidP="00950F81">
      <w:pPr>
        <w:spacing w:after="0" w:line="240" w:lineRule="auto"/>
        <w:rPr>
          <w:sz w:val="20"/>
        </w:rPr>
      </w:pPr>
      <w:r w:rsidRPr="00BE5FF2">
        <w:rPr>
          <w:rFonts w:eastAsia="Times New Roman" w:cs="Times New Roman"/>
          <w:b/>
          <w:noProof/>
          <w:szCs w:val="24"/>
        </w:rPr>
        <w:drawing>
          <wp:anchor distT="0" distB="0" distL="114300" distR="114300" simplePos="0" relativeHeight="251659264" behindDoc="0" locked="0" layoutInCell="1" allowOverlap="1" wp14:anchorId="2E5AA4CE" wp14:editId="051EE26E">
            <wp:simplePos x="0" y="0"/>
            <wp:positionH relativeFrom="column">
              <wp:posOffset>19050</wp:posOffset>
            </wp:positionH>
            <wp:positionV relativeFrom="paragraph">
              <wp:posOffset>-190500</wp:posOffset>
            </wp:positionV>
            <wp:extent cx="1374775" cy="899795"/>
            <wp:effectExtent l="0" t="0" r="0" b="0"/>
            <wp:wrapNone/>
            <wp:docPr id="7"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74775"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00950F81" w:rsidRPr="00BE5FF2">
        <w:rPr>
          <w:rFonts w:ascii="Arial" w:eastAsia="Times New Roman" w:hAnsi="Arial" w:cs="Arial"/>
          <w:noProof/>
          <w:sz w:val="20"/>
          <w:szCs w:val="20"/>
        </w:rPr>
        <w:drawing>
          <wp:anchor distT="0" distB="0" distL="114300" distR="114300" simplePos="0" relativeHeight="251646464" behindDoc="1" locked="0" layoutInCell="1" allowOverlap="1" wp14:anchorId="47A41A1B" wp14:editId="322D8CD1">
            <wp:simplePos x="0" y="0"/>
            <wp:positionH relativeFrom="column">
              <wp:posOffset>4489450</wp:posOffset>
            </wp:positionH>
            <wp:positionV relativeFrom="paragraph">
              <wp:posOffset>88900</wp:posOffset>
            </wp:positionV>
            <wp:extent cx="1234440" cy="899795"/>
            <wp:effectExtent l="0" t="0" r="3810" b="0"/>
            <wp:wrapTight wrapText="bothSides">
              <wp:wrapPolygon edited="0">
                <wp:start x="0" y="0"/>
                <wp:lineTo x="0" y="21036"/>
                <wp:lineTo x="21333" y="21036"/>
                <wp:lineTo x="21333" y="0"/>
                <wp:lineTo x="0" y="0"/>
              </wp:wrapPolygon>
            </wp:wrapTight>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4440"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00950F81" w:rsidRPr="00BE5FF2" w:rsidDel="00E701EB">
        <w:rPr>
          <w:rFonts w:eastAsia="Times New Roman" w:cs="Times New Roman"/>
          <w:sz w:val="20"/>
          <w:szCs w:val="20"/>
        </w:rPr>
        <w:t xml:space="preserve"> </w:t>
      </w:r>
      <w:r w:rsidR="00950F81" w:rsidRPr="00BE5FF2">
        <w:rPr>
          <w:rFonts w:eastAsia="Times New Roman" w:cs="Times New Roman"/>
          <w:sz w:val="20"/>
          <w:szCs w:val="20"/>
        </w:rPr>
        <w:tab/>
      </w:r>
      <w:r w:rsidR="00950F81" w:rsidRPr="00BE5FF2">
        <w:rPr>
          <w:rFonts w:eastAsia="Times New Roman" w:cs="Times New Roman"/>
          <w:sz w:val="20"/>
          <w:szCs w:val="20"/>
        </w:rPr>
        <w:tab/>
      </w:r>
    </w:p>
    <w:p w14:paraId="43D8E7A1" w14:textId="77777777" w:rsidR="00541BB8" w:rsidRPr="009250CC" w:rsidRDefault="00541BB8" w:rsidP="009250CC">
      <w:pPr>
        <w:spacing w:after="0" w:line="240" w:lineRule="auto"/>
        <w:ind w:right="6802"/>
        <w:jc w:val="center"/>
        <w:rPr>
          <w:rFonts w:ascii="Arial" w:hAnsi="Arial"/>
          <w:sz w:val="20"/>
        </w:rPr>
      </w:pPr>
    </w:p>
    <w:p w14:paraId="36E10927" w14:textId="77777777" w:rsidR="00541BB8" w:rsidRPr="009250CC" w:rsidRDefault="00541BB8" w:rsidP="009250CC">
      <w:pPr>
        <w:spacing w:after="0" w:line="240" w:lineRule="auto"/>
        <w:ind w:right="6802"/>
        <w:jc w:val="center"/>
        <w:rPr>
          <w:rFonts w:ascii="Arial" w:hAnsi="Arial"/>
          <w:sz w:val="20"/>
        </w:rPr>
      </w:pPr>
    </w:p>
    <w:p w14:paraId="7D09194C" w14:textId="77777777" w:rsidR="00541BB8" w:rsidRPr="009250CC" w:rsidRDefault="00541BB8" w:rsidP="009250CC">
      <w:pPr>
        <w:spacing w:after="0" w:line="240" w:lineRule="auto"/>
        <w:ind w:right="6802"/>
        <w:jc w:val="center"/>
        <w:rPr>
          <w:rFonts w:ascii="Arial" w:hAnsi="Arial"/>
          <w:sz w:val="20"/>
        </w:rPr>
      </w:pPr>
    </w:p>
    <w:p w14:paraId="1452B33D" w14:textId="77777777" w:rsidR="00541BB8" w:rsidRPr="009250CC" w:rsidRDefault="00541BB8" w:rsidP="009250CC">
      <w:pPr>
        <w:spacing w:after="0" w:line="240" w:lineRule="auto"/>
        <w:ind w:right="6802"/>
        <w:jc w:val="center"/>
        <w:rPr>
          <w:rFonts w:ascii="Arial" w:hAnsi="Arial"/>
          <w:sz w:val="20"/>
        </w:rPr>
      </w:pPr>
    </w:p>
    <w:p w14:paraId="464E4B40" w14:textId="2073C4D4" w:rsidR="00016F48" w:rsidRPr="00BE5FF2" w:rsidRDefault="00016F48" w:rsidP="00016F48">
      <w:pPr>
        <w:spacing w:after="0" w:line="240" w:lineRule="auto"/>
        <w:ind w:right="6802"/>
        <w:jc w:val="center"/>
        <w:rPr>
          <w:rFonts w:ascii="Arial" w:eastAsia="Times New Roman" w:hAnsi="Arial" w:cs="Arial"/>
          <w:sz w:val="20"/>
          <w:szCs w:val="20"/>
        </w:rPr>
      </w:pPr>
      <w:r w:rsidRPr="00BE5FF2">
        <w:rPr>
          <w:rFonts w:ascii="Arial" w:eastAsia="Times New Roman" w:hAnsi="Arial" w:cs="Arial"/>
          <w:sz w:val="20"/>
          <w:szCs w:val="20"/>
        </w:rPr>
        <w:t>Európska únia</w:t>
      </w:r>
    </w:p>
    <w:p w14:paraId="44A9A826" w14:textId="77777777" w:rsidR="00016F48" w:rsidRPr="00BE5FF2" w:rsidRDefault="00016F48" w:rsidP="00016F48">
      <w:pPr>
        <w:spacing w:after="0" w:line="240" w:lineRule="auto"/>
        <w:ind w:right="6802"/>
        <w:jc w:val="center"/>
        <w:rPr>
          <w:rFonts w:ascii="Arial" w:eastAsia="Times New Roman" w:hAnsi="Arial" w:cs="Arial"/>
          <w:sz w:val="20"/>
          <w:szCs w:val="20"/>
        </w:rPr>
      </w:pPr>
      <w:r w:rsidRPr="00BE5FF2">
        <w:rPr>
          <w:rFonts w:ascii="Arial" w:eastAsia="Times New Roman" w:hAnsi="Arial" w:cs="Arial"/>
          <w:sz w:val="20"/>
          <w:szCs w:val="20"/>
        </w:rPr>
        <w:t>Európsky fond regionálneho</w:t>
      </w:r>
    </w:p>
    <w:p w14:paraId="55B81E77" w14:textId="5489611F" w:rsidR="00016F48" w:rsidRPr="009250CC" w:rsidRDefault="00016F48" w:rsidP="00016F48">
      <w:pPr>
        <w:spacing w:after="0" w:line="240" w:lineRule="auto"/>
        <w:ind w:right="6802"/>
        <w:jc w:val="center"/>
        <w:rPr>
          <w:b/>
          <w:sz w:val="40"/>
        </w:rPr>
      </w:pPr>
      <w:r w:rsidRPr="00BE5FF2">
        <w:rPr>
          <w:rFonts w:ascii="Arial" w:eastAsia="Times New Roman" w:hAnsi="Arial" w:cs="Arial"/>
          <w:sz w:val="20"/>
          <w:szCs w:val="20"/>
        </w:rPr>
        <w:t>rozvoja</w:t>
      </w:r>
    </w:p>
    <w:p w14:paraId="591B56F3" w14:textId="17E138C5" w:rsidR="00D84FE7" w:rsidRPr="00D84FE7" w:rsidRDefault="00D84FE7" w:rsidP="00D84FE7">
      <w:pPr>
        <w:spacing w:after="0" w:line="240" w:lineRule="auto"/>
        <w:jc w:val="center"/>
        <w:rPr>
          <w:rFonts w:eastAsia="Times New Roman" w:cs="Times New Roman"/>
          <w:b/>
          <w:sz w:val="40"/>
          <w:szCs w:val="20"/>
        </w:rPr>
      </w:pPr>
      <w:r w:rsidRPr="00D84FE7">
        <w:rPr>
          <w:rFonts w:eastAsia="Times New Roman" w:cs="Times New Roman"/>
          <w:b/>
          <w:sz w:val="40"/>
          <w:szCs w:val="20"/>
        </w:rPr>
        <w:t xml:space="preserve">Vzor CKO č. </w:t>
      </w:r>
      <w:sdt>
        <w:sdtPr>
          <w:rPr>
            <w:rFonts w:eastAsia="Times New Roman" w:cs="Times New Roman"/>
            <w:b/>
            <w:sz w:val="40"/>
            <w:szCs w:val="20"/>
          </w:rPr>
          <w:alias w:val="Poradové číslo vzoru"/>
          <w:tag w:val="Poradové číslo vzoru"/>
          <w:id w:val="-1009137634"/>
          <w:placeholder>
            <w:docPart w:val="F5128EEDC866486D9CED56A5957AD45C"/>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0518CF">
            <w:rPr>
              <w:rFonts w:eastAsia="Times New Roman" w:cs="Times New Roman"/>
              <w:b/>
              <w:sz w:val="40"/>
              <w:szCs w:val="20"/>
            </w:rPr>
            <w:t>22</w:t>
          </w:r>
        </w:sdtContent>
      </w:sdt>
    </w:p>
    <w:p w14:paraId="08E39680" w14:textId="60E13CE4" w:rsidR="00D84FE7" w:rsidRPr="00D84FE7" w:rsidRDefault="00D84FE7" w:rsidP="00D84FE7">
      <w:pPr>
        <w:spacing w:after="0" w:line="240" w:lineRule="auto"/>
        <w:jc w:val="center"/>
        <w:rPr>
          <w:rFonts w:eastAsia="Times New Roman" w:cs="Times New Roman"/>
          <w:b/>
          <w:sz w:val="32"/>
          <w:szCs w:val="32"/>
        </w:rPr>
      </w:pPr>
      <w:r w:rsidRPr="00D84FE7">
        <w:rPr>
          <w:rFonts w:eastAsia="Times New Roman" w:cs="Times New Roman"/>
          <w:b/>
          <w:sz w:val="32"/>
          <w:szCs w:val="32"/>
        </w:rPr>
        <w:t xml:space="preserve">verzia </w:t>
      </w:r>
      <w:customXmlDelRangeStart w:id="0" w:author="Autor"/>
      <w:sdt>
        <w:sdtPr>
          <w:rPr>
            <w:rFonts w:eastAsia="Times New Roman" w:cs="Times New Roman"/>
            <w:b/>
            <w:sz w:val="32"/>
            <w:szCs w:val="32"/>
          </w:rPr>
          <w:alias w:val="Poradové číslo vzoru"/>
          <w:tag w:val="Poradové číslo vzoru"/>
          <w:id w:val="-1228524340"/>
          <w:placeholder>
            <w:docPart w:val="9EC43A9CA660438A9B111B8361FC70A3"/>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customXmlDelRangeEnd w:id="0"/>
          <w:del w:id="1" w:author="Autor">
            <w:r w:rsidR="003621FF">
              <w:rPr>
                <w:rFonts w:eastAsia="Times New Roman" w:cs="Times New Roman"/>
                <w:b/>
                <w:sz w:val="32"/>
                <w:szCs w:val="32"/>
              </w:rPr>
              <w:delText>4</w:delText>
            </w:r>
          </w:del>
          <w:customXmlDelRangeStart w:id="2" w:author="Autor"/>
        </w:sdtContent>
      </w:sdt>
      <w:customXmlDelRangeEnd w:id="2"/>
      <w:customXmlInsRangeStart w:id="3" w:author="Autor"/>
      <w:sdt>
        <w:sdtPr>
          <w:rPr>
            <w:rFonts w:eastAsia="Times New Roman" w:cs="Times New Roman"/>
            <w:b/>
            <w:sz w:val="32"/>
            <w:szCs w:val="32"/>
          </w:rPr>
          <w:alias w:val="Poradové číslo vzoru"/>
          <w:tag w:val="Poradové číslo vzoru"/>
          <w:id w:val="-1645188027"/>
          <w:placeholder>
            <w:docPart w:val="C6D52F83A23A4D48B86D96690AE29F3B"/>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customXmlInsRangeEnd w:id="3"/>
          <w:ins w:id="4" w:author="Autor">
            <w:r w:rsidR="000518CF">
              <w:rPr>
                <w:rFonts w:eastAsia="Times New Roman" w:cs="Times New Roman"/>
                <w:b/>
                <w:sz w:val="32"/>
                <w:szCs w:val="32"/>
              </w:rPr>
              <w:t>5</w:t>
            </w:r>
          </w:ins>
          <w:customXmlInsRangeStart w:id="5" w:author="Autor"/>
        </w:sdtContent>
      </w:sdt>
      <w:customXmlInsRangeEnd w:id="5"/>
    </w:p>
    <w:p w14:paraId="1E116765" w14:textId="77777777" w:rsidR="00D84FE7" w:rsidRPr="00D84FE7" w:rsidRDefault="00D84FE7" w:rsidP="00D84FE7">
      <w:pPr>
        <w:spacing w:after="0" w:line="240" w:lineRule="auto"/>
        <w:jc w:val="center"/>
        <w:rPr>
          <w:rFonts w:eastAsia="Times New Roman" w:cs="Times New Roman"/>
          <w:b/>
          <w:sz w:val="20"/>
          <w:szCs w:val="20"/>
        </w:rPr>
      </w:pPr>
    </w:p>
    <w:p w14:paraId="1CB85EB1" w14:textId="77777777" w:rsidR="00D84FE7" w:rsidRPr="00D84FE7" w:rsidRDefault="00D84FE7" w:rsidP="00D84FE7">
      <w:pPr>
        <w:spacing w:after="0" w:line="240" w:lineRule="auto"/>
        <w:jc w:val="center"/>
        <w:rPr>
          <w:rFonts w:eastAsia="Times New Roman" w:cs="Times New Roman"/>
          <w:b/>
          <w:sz w:val="28"/>
          <w:szCs w:val="20"/>
        </w:rPr>
      </w:pPr>
      <w:r w:rsidRPr="00D84FE7">
        <w:rPr>
          <w:rFonts w:eastAsia="Times New Roman" w:cs="Times New Roman"/>
          <w:b/>
          <w:sz w:val="28"/>
          <w:szCs w:val="20"/>
        </w:rPr>
        <w:t>Programové obdobie 2014 – 2020</w:t>
      </w:r>
    </w:p>
    <w:tbl>
      <w:tblPr>
        <w:tblStyle w:val="Mriekatabuky"/>
        <w:tblW w:w="8964" w:type="dxa"/>
        <w:tblInd w:w="108"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shd w:val="clear" w:color="auto" w:fill="B2A1C7" w:themeFill="accent4" w:themeFillTint="99"/>
        <w:tblLook w:val="04A0" w:firstRow="1" w:lastRow="0" w:firstColumn="1" w:lastColumn="0" w:noHBand="0" w:noVBand="1"/>
        <w:tblPrChange w:id="6" w:author="Autor">
          <w:tblPr>
            <w:tblStyle w:val="Mriekatabuky"/>
            <w:tblW w:w="8964" w:type="dxa"/>
            <w:tblInd w:w="108"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shd w:val="clear" w:color="auto" w:fill="B2A1C7" w:themeFill="accent4" w:themeFillTint="99"/>
            <w:tblLook w:val="04A0" w:firstRow="1" w:lastRow="0" w:firstColumn="1" w:lastColumn="0" w:noHBand="0" w:noVBand="1"/>
          </w:tblPr>
        </w:tblPrChange>
      </w:tblPr>
      <w:tblGrid>
        <w:gridCol w:w="2268"/>
        <w:gridCol w:w="6696"/>
        <w:tblGridChange w:id="7">
          <w:tblGrid>
            <w:gridCol w:w="2268"/>
            <w:gridCol w:w="6696"/>
          </w:tblGrid>
        </w:tblGridChange>
      </w:tblGrid>
      <w:tr w:rsidR="00D84FE7" w:rsidRPr="00D84FE7" w14:paraId="3C0B124D" w14:textId="77777777" w:rsidTr="000518CF">
        <w:tc>
          <w:tcPr>
            <w:tcW w:w="2268" w:type="dxa"/>
            <w:shd w:val="clear" w:color="auto" w:fill="B2A1C7" w:themeFill="accent4" w:themeFillTint="99"/>
            <w:tcPrChange w:id="8" w:author="Autor">
              <w:tcPr>
                <w:tcW w:w="2268" w:type="dxa"/>
                <w:shd w:val="clear" w:color="auto" w:fill="B2A1C7" w:themeFill="accent4" w:themeFillTint="99"/>
              </w:tcPr>
            </w:tcPrChange>
          </w:tcPr>
          <w:p w14:paraId="68156D56" w14:textId="77777777" w:rsidR="00D84FE7" w:rsidRPr="00D84FE7" w:rsidRDefault="00D84FE7" w:rsidP="00D84FE7">
            <w:pPr>
              <w:rPr>
                <w:rFonts w:eastAsia="Times New Roman" w:cs="Times New Roman"/>
                <w:b/>
                <w:sz w:val="26"/>
                <w:szCs w:val="26"/>
              </w:rPr>
            </w:pPr>
            <w:r w:rsidRPr="00D84FE7">
              <w:rPr>
                <w:rFonts w:eastAsia="Times New Roman" w:cs="Times New Roman"/>
                <w:b/>
                <w:sz w:val="26"/>
                <w:szCs w:val="26"/>
              </w:rPr>
              <w:t>Vec:</w:t>
            </w:r>
          </w:p>
          <w:p w14:paraId="19106F8F" w14:textId="77777777" w:rsidR="00D84FE7" w:rsidRPr="00D84FE7" w:rsidRDefault="00D84FE7" w:rsidP="00D84FE7">
            <w:pPr>
              <w:rPr>
                <w:rFonts w:eastAsia="Times New Roman" w:cs="Times New Roman"/>
                <w:b/>
                <w:sz w:val="26"/>
                <w:szCs w:val="26"/>
              </w:rPr>
            </w:pPr>
          </w:p>
          <w:p w14:paraId="26948955" w14:textId="77777777" w:rsidR="00D84FE7" w:rsidRPr="00D84FE7" w:rsidRDefault="00D84FE7" w:rsidP="00D84FE7">
            <w:pPr>
              <w:rPr>
                <w:rFonts w:eastAsia="Times New Roman" w:cs="Times New Roman"/>
                <w:b/>
                <w:sz w:val="26"/>
                <w:szCs w:val="26"/>
              </w:rPr>
            </w:pPr>
          </w:p>
          <w:p w14:paraId="2B654730" w14:textId="77777777" w:rsidR="00D84FE7" w:rsidRPr="00D84FE7" w:rsidRDefault="00D84FE7" w:rsidP="00D84FE7">
            <w:pPr>
              <w:rPr>
                <w:rFonts w:eastAsia="Times New Roman" w:cs="Times New Roman"/>
                <w:b/>
                <w:sz w:val="26"/>
                <w:szCs w:val="26"/>
              </w:rPr>
            </w:pPr>
          </w:p>
        </w:tc>
        <w:tc>
          <w:tcPr>
            <w:tcW w:w="6696" w:type="dxa"/>
            <w:shd w:val="clear" w:color="auto" w:fill="B2A1C7" w:themeFill="accent4" w:themeFillTint="99"/>
            <w:tcPrChange w:id="9" w:author="Autor">
              <w:tcPr>
                <w:tcW w:w="6696" w:type="dxa"/>
                <w:shd w:val="clear" w:color="auto" w:fill="B2A1C7" w:themeFill="accent4" w:themeFillTint="99"/>
              </w:tcPr>
            </w:tcPrChange>
          </w:tcPr>
          <w:p w14:paraId="6768D6F3" w14:textId="54A1F108" w:rsidR="00D84FE7" w:rsidRPr="00D84FE7" w:rsidRDefault="004B2FC2" w:rsidP="003C121D">
            <w:pPr>
              <w:jc w:val="both"/>
              <w:rPr>
                <w:rFonts w:eastAsia="Times New Roman" w:cs="Times New Roman"/>
                <w:szCs w:val="20"/>
              </w:rPr>
            </w:pPr>
            <w:r w:rsidRPr="001C6A00">
              <w:rPr>
                <w:sz w:val="22"/>
              </w:rPr>
              <w:t>Rozhodnutia o  žiadosti o</w:t>
            </w:r>
            <w:r w:rsidR="003C121D" w:rsidRPr="001C6A00">
              <w:rPr>
                <w:sz w:val="22"/>
              </w:rPr>
              <w:t> </w:t>
            </w:r>
            <w:r w:rsidR="003C121D">
              <w:rPr>
                <w:sz w:val="22"/>
              </w:rPr>
              <w:t xml:space="preserve">poskytnutie </w:t>
            </w:r>
            <w:r w:rsidRPr="001341AE">
              <w:rPr>
                <w:sz w:val="22"/>
              </w:rPr>
              <w:t>nenávratn</w:t>
            </w:r>
            <w:r w:rsidR="003C121D">
              <w:rPr>
                <w:sz w:val="22"/>
              </w:rPr>
              <w:t>ého</w:t>
            </w:r>
            <w:r w:rsidRPr="001341AE">
              <w:rPr>
                <w:sz w:val="22"/>
              </w:rPr>
              <w:t xml:space="preserve"> finančn</w:t>
            </w:r>
            <w:r w:rsidR="003C121D">
              <w:rPr>
                <w:sz w:val="22"/>
              </w:rPr>
              <w:t>ého</w:t>
            </w:r>
            <w:r w:rsidRPr="001341AE">
              <w:rPr>
                <w:sz w:val="22"/>
              </w:rPr>
              <w:t xml:space="preserve"> príspevk</w:t>
            </w:r>
            <w:r w:rsidR="003C121D">
              <w:rPr>
                <w:sz w:val="22"/>
              </w:rPr>
              <w:t>u</w:t>
            </w:r>
            <w:r w:rsidRPr="001C6A00">
              <w:rPr>
                <w:sz w:val="22"/>
              </w:rPr>
              <w:t xml:space="preserve"> (rozhodnutie o schválení, neschválení a zastavení konania)</w:t>
            </w:r>
          </w:p>
        </w:tc>
      </w:tr>
      <w:tr w:rsidR="00D84FE7" w:rsidRPr="00D84FE7" w14:paraId="55B6BE89" w14:textId="77777777" w:rsidTr="000518CF">
        <w:tc>
          <w:tcPr>
            <w:tcW w:w="2268" w:type="dxa"/>
            <w:shd w:val="clear" w:color="auto" w:fill="B2A1C7" w:themeFill="accent4" w:themeFillTint="99"/>
            <w:tcPrChange w:id="10" w:author="Autor">
              <w:tcPr>
                <w:tcW w:w="2268" w:type="dxa"/>
                <w:shd w:val="clear" w:color="auto" w:fill="B2A1C7" w:themeFill="accent4" w:themeFillTint="99"/>
              </w:tcPr>
            </w:tcPrChange>
          </w:tcPr>
          <w:p w14:paraId="0FC9EEA4" w14:textId="77777777" w:rsidR="00D84FE7" w:rsidRPr="00D84FE7" w:rsidRDefault="00D84FE7" w:rsidP="00D84FE7">
            <w:pPr>
              <w:rPr>
                <w:rFonts w:eastAsia="Times New Roman" w:cs="Times New Roman"/>
                <w:b/>
                <w:sz w:val="26"/>
                <w:szCs w:val="26"/>
              </w:rPr>
            </w:pPr>
            <w:r w:rsidRPr="00D84FE7">
              <w:rPr>
                <w:rFonts w:eastAsia="Times New Roman" w:cs="Times New Roman"/>
                <w:b/>
                <w:sz w:val="26"/>
                <w:szCs w:val="26"/>
              </w:rPr>
              <w:t>Určené pre:</w:t>
            </w:r>
          </w:p>
          <w:p w14:paraId="50D4B4D0" w14:textId="77777777" w:rsidR="00D84FE7" w:rsidRPr="00D84FE7" w:rsidRDefault="00D84FE7" w:rsidP="00D84FE7">
            <w:pPr>
              <w:rPr>
                <w:rFonts w:eastAsia="Times New Roman" w:cs="Times New Roman"/>
                <w:b/>
                <w:sz w:val="26"/>
                <w:szCs w:val="26"/>
              </w:rPr>
            </w:pPr>
          </w:p>
          <w:p w14:paraId="0B2961FD" w14:textId="77777777" w:rsidR="00D84FE7" w:rsidRPr="00D84FE7" w:rsidRDefault="00D84FE7" w:rsidP="00D84FE7">
            <w:pPr>
              <w:rPr>
                <w:rFonts w:eastAsia="Times New Roman" w:cs="Times New Roman"/>
                <w:b/>
                <w:sz w:val="26"/>
                <w:szCs w:val="26"/>
              </w:rPr>
            </w:pPr>
          </w:p>
        </w:tc>
        <w:tc>
          <w:tcPr>
            <w:tcW w:w="6696" w:type="dxa"/>
            <w:shd w:val="clear" w:color="auto" w:fill="B2A1C7" w:themeFill="accent4" w:themeFillTint="99"/>
            <w:tcPrChange w:id="11" w:author="Autor">
              <w:tcPr>
                <w:tcW w:w="6696" w:type="dxa"/>
                <w:shd w:val="clear" w:color="auto" w:fill="B2A1C7" w:themeFill="accent4" w:themeFillTint="99"/>
              </w:tcPr>
            </w:tcPrChange>
          </w:tcPr>
          <w:p w14:paraId="4DA0D2E4" w14:textId="77777777" w:rsidR="00D84FE7" w:rsidRDefault="00B85C04" w:rsidP="00D84FE7">
            <w:pPr>
              <w:jc w:val="both"/>
              <w:rPr>
                <w:rFonts w:eastAsia="Times New Roman" w:cs="Times New Roman"/>
                <w:szCs w:val="20"/>
              </w:rPr>
            </w:pPr>
            <w:r>
              <w:rPr>
                <w:rFonts w:eastAsia="Times New Roman" w:cs="Times New Roman"/>
                <w:szCs w:val="20"/>
              </w:rPr>
              <w:t>Riadiace orgány</w:t>
            </w:r>
          </w:p>
          <w:p w14:paraId="2DC76692" w14:textId="77777777" w:rsidR="00B85C04" w:rsidRPr="00D84FE7" w:rsidRDefault="00B85C04" w:rsidP="00D84FE7">
            <w:pPr>
              <w:jc w:val="both"/>
              <w:rPr>
                <w:rFonts w:eastAsia="Times New Roman" w:cs="Times New Roman"/>
                <w:szCs w:val="20"/>
              </w:rPr>
            </w:pPr>
            <w:r>
              <w:rPr>
                <w:rFonts w:eastAsia="Times New Roman" w:cs="Times New Roman"/>
                <w:szCs w:val="20"/>
              </w:rPr>
              <w:t>Sprostredkovateľské orgány</w:t>
            </w:r>
          </w:p>
        </w:tc>
      </w:tr>
      <w:tr w:rsidR="00D84FE7" w:rsidRPr="00D84FE7" w14:paraId="00334748" w14:textId="77777777" w:rsidTr="000518CF">
        <w:tc>
          <w:tcPr>
            <w:tcW w:w="2268" w:type="dxa"/>
            <w:shd w:val="clear" w:color="auto" w:fill="B2A1C7" w:themeFill="accent4" w:themeFillTint="99"/>
            <w:tcPrChange w:id="12" w:author="Autor">
              <w:tcPr>
                <w:tcW w:w="2268" w:type="dxa"/>
                <w:shd w:val="clear" w:color="auto" w:fill="B2A1C7" w:themeFill="accent4" w:themeFillTint="99"/>
              </w:tcPr>
            </w:tcPrChange>
          </w:tcPr>
          <w:p w14:paraId="5EB88341" w14:textId="77777777" w:rsidR="00D84FE7" w:rsidRPr="00D84FE7" w:rsidRDefault="00D84FE7" w:rsidP="00D84FE7">
            <w:pPr>
              <w:rPr>
                <w:rFonts w:eastAsia="Times New Roman" w:cs="Times New Roman"/>
                <w:b/>
                <w:sz w:val="26"/>
                <w:szCs w:val="26"/>
              </w:rPr>
            </w:pPr>
            <w:r w:rsidRPr="00D84FE7">
              <w:rPr>
                <w:rFonts w:eastAsia="Times New Roman" w:cs="Times New Roman"/>
                <w:b/>
                <w:sz w:val="26"/>
                <w:szCs w:val="26"/>
              </w:rPr>
              <w:t>Na vedomie:</w:t>
            </w:r>
          </w:p>
          <w:p w14:paraId="67904D9F" w14:textId="77777777" w:rsidR="00D84FE7" w:rsidRPr="00D84FE7" w:rsidRDefault="00D84FE7" w:rsidP="00D84FE7">
            <w:pPr>
              <w:rPr>
                <w:rFonts w:eastAsia="Times New Roman" w:cs="Times New Roman"/>
                <w:b/>
                <w:sz w:val="26"/>
                <w:szCs w:val="26"/>
              </w:rPr>
            </w:pPr>
          </w:p>
          <w:p w14:paraId="25FEB404" w14:textId="77777777" w:rsidR="00D84FE7" w:rsidRPr="00D84FE7" w:rsidRDefault="00D84FE7" w:rsidP="00D84FE7">
            <w:pPr>
              <w:rPr>
                <w:rFonts w:eastAsia="Times New Roman" w:cs="Times New Roman"/>
                <w:b/>
                <w:sz w:val="26"/>
                <w:szCs w:val="26"/>
              </w:rPr>
            </w:pPr>
          </w:p>
          <w:p w14:paraId="374CBC78" w14:textId="77777777" w:rsidR="00D84FE7" w:rsidRPr="00D84FE7" w:rsidRDefault="00D84FE7" w:rsidP="00D84FE7">
            <w:pPr>
              <w:rPr>
                <w:rFonts w:eastAsia="Times New Roman" w:cs="Times New Roman"/>
                <w:b/>
                <w:sz w:val="26"/>
                <w:szCs w:val="26"/>
              </w:rPr>
            </w:pPr>
          </w:p>
          <w:p w14:paraId="15E71838" w14:textId="77777777" w:rsidR="00D84FE7" w:rsidRPr="00D84FE7" w:rsidRDefault="00D84FE7" w:rsidP="00D84FE7">
            <w:pPr>
              <w:rPr>
                <w:rFonts w:eastAsia="Times New Roman" w:cs="Times New Roman"/>
                <w:b/>
                <w:sz w:val="26"/>
                <w:szCs w:val="26"/>
              </w:rPr>
            </w:pPr>
          </w:p>
          <w:p w14:paraId="5D98E0E7" w14:textId="77777777" w:rsidR="00D84FE7" w:rsidRPr="00D84FE7" w:rsidRDefault="00D84FE7" w:rsidP="00D84FE7">
            <w:pPr>
              <w:rPr>
                <w:rFonts w:eastAsia="Times New Roman" w:cs="Times New Roman"/>
                <w:b/>
                <w:sz w:val="26"/>
                <w:szCs w:val="26"/>
              </w:rPr>
            </w:pPr>
          </w:p>
        </w:tc>
        <w:tc>
          <w:tcPr>
            <w:tcW w:w="6696" w:type="dxa"/>
            <w:shd w:val="clear" w:color="auto" w:fill="B2A1C7" w:themeFill="accent4" w:themeFillTint="99"/>
            <w:tcPrChange w:id="13" w:author="Autor">
              <w:tcPr>
                <w:tcW w:w="6696" w:type="dxa"/>
                <w:shd w:val="clear" w:color="auto" w:fill="B2A1C7" w:themeFill="accent4" w:themeFillTint="99"/>
              </w:tcPr>
            </w:tcPrChange>
          </w:tcPr>
          <w:p w14:paraId="4CF8DF79" w14:textId="77777777" w:rsidR="00D84FE7" w:rsidRPr="00D84FE7" w:rsidRDefault="00D84FE7" w:rsidP="00D84FE7">
            <w:pPr>
              <w:jc w:val="both"/>
              <w:rPr>
                <w:rFonts w:eastAsia="Times New Roman" w:cs="Times New Roman"/>
                <w:szCs w:val="20"/>
              </w:rPr>
            </w:pPr>
            <w:r w:rsidRPr="00D84FE7">
              <w:rPr>
                <w:rFonts w:eastAsia="Times New Roman" w:cs="Times New Roman"/>
                <w:szCs w:val="20"/>
              </w:rPr>
              <w:t>Certifikačný orgán</w:t>
            </w:r>
          </w:p>
          <w:p w14:paraId="02A211D5" w14:textId="77777777" w:rsidR="00D84FE7" w:rsidRPr="00D84FE7" w:rsidRDefault="00D84FE7" w:rsidP="00D84FE7">
            <w:pPr>
              <w:jc w:val="both"/>
              <w:rPr>
                <w:rFonts w:eastAsia="Times New Roman" w:cs="Times New Roman"/>
                <w:szCs w:val="20"/>
              </w:rPr>
            </w:pPr>
            <w:r w:rsidRPr="00D84FE7">
              <w:rPr>
                <w:rFonts w:eastAsia="Times New Roman" w:cs="Times New Roman"/>
                <w:szCs w:val="20"/>
              </w:rPr>
              <w:t>Orgán auditu</w:t>
            </w:r>
          </w:p>
          <w:p w14:paraId="1E92C8EF" w14:textId="77777777" w:rsidR="00D84FE7" w:rsidRPr="00D84FE7" w:rsidRDefault="00D84FE7" w:rsidP="00D84FE7">
            <w:pPr>
              <w:jc w:val="both"/>
              <w:rPr>
                <w:rFonts w:eastAsia="Times New Roman" w:cs="Times New Roman"/>
                <w:szCs w:val="20"/>
              </w:rPr>
            </w:pPr>
            <w:r w:rsidRPr="00D84FE7">
              <w:rPr>
                <w:rFonts w:eastAsia="Times New Roman" w:cs="Times New Roman"/>
                <w:szCs w:val="20"/>
              </w:rPr>
              <w:t>Gestori horizontálnych princípov</w:t>
            </w:r>
          </w:p>
        </w:tc>
      </w:tr>
      <w:tr w:rsidR="00D84FE7" w:rsidRPr="00D84FE7" w14:paraId="7BC391C3" w14:textId="77777777" w:rsidTr="000518CF">
        <w:tc>
          <w:tcPr>
            <w:tcW w:w="2268" w:type="dxa"/>
            <w:shd w:val="clear" w:color="auto" w:fill="B2A1C7" w:themeFill="accent4" w:themeFillTint="99"/>
            <w:tcPrChange w:id="14" w:author="Autor">
              <w:tcPr>
                <w:tcW w:w="2268" w:type="dxa"/>
                <w:shd w:val="clear" w:color="auto" w:fill="B2A1C7" w:themeFill="accent4" w:themeFillTint="99"/>
              </w:tcPr>
            </w:tcPrChange>
          </w:tcPr>
          <w:p w14:paraId="4A424017" w14:textId="77777777" w:rsidR="00D84FE7" w:rsidRPr="00D84FE7" w:rsidRDefault="00D84FE7" w:rsidP="00D84FE7">
            <w:pPr>
              <w:rPr>
                <w:rFonts w:eastAsia="Times New Roman" w:cs="Times New Roman"/>
                <w:b/>
                <w:sz w:val="26"/>
                <w:szCs w:val="26"/>
              </w:rPr>
            </w:pPr>
            <w:r w:rsidRPr="00D84FE7">
              <w:rPr>
                <w:rFonts w:eastAsia="Times New Roman" w:cs="Times New Roman"/>
                <w:b/>
                <w:sz w:val="26"/>
                <w:szCs w:val="26"/>
              </w:rPr>
              <w:t>Vydáva:</w:t>
            </w:r>
          </w:p>
          <w:p w14:paraId="6AA18F44" w14:textId="77777777" w:rsidR="00D84FE7" w:rsidRPr="00D84FE7" w:rsidRDefault="00D84FE7" w:rsidP="00D84FE7">
            <w:pPr>
              <w:rPr>
                <w:rFonts w:eastAsia="Times New Roman" w:cs="Times New Roman"/>
                <w:b/>
                <w:sz w:val="16"/>
                <w:szCs w:val="20"/>
              </w:rPr>
            </w:pPr>
          </w:p>
          <w:p w14:paraId="530214EB" w14:textId="77777777" w:rsidR="00D84FE7" w:rsidRPr="00D84FE7" w:rsidRDefault="00D84FE7" w:rsidP="00D84FE7">
            <w:pPr>
              <w:rPr>
                <w:rFonts w:eastAsia="Times New Roman" w:cs="Times New Roman"/>
                <w:b/>
                <w:sz w:val="16"/>
                <w:szCs w:val="20"/>
              </w:rPr>
            </w:pPr>
          </w:p>
          <w:p w14:paraId="11E966D2" w14:textId="77777777" w:rsidR="00D84FE7" w:rsidRPr="00D84FE7" w:rsidRDefault="00D84FE7" w:rsidP="00D84FE7">
            <w:pPr>
              <w:rPr>
                <w:rFonts w:eastAsia="Times New Roman" w:cs="Times New Roman"/>
                <w:b/>
                <w:sz w:val="16"/>
                <w:szCs w:val="20"/>
              </w:rPr>
            </w:pPr>
          </w:p>
          <w:p w14:paraId="421A4BE6" w14:textId="77777777" w:rsidR="00D84FE7" w:rsidRPr="00D84FE7" w:rsidRDefault="00D84FE7" w:rsidP="00D84FE7">
            <w:pPr>
              <w:rPr>
                <w:rFonts w:eastAsia="Times New Roman" w:cs="Times New Roman"/>
                <w:b/>
                <w:sz w:val="16"/>
                <w:szCs w:val="20"/>
              </w:rPr>
            </w:pPr>
          </w:p>
          <w:p w14:paraId="05DE8695" w14:textId="77777777" w:rsidR="00D84FE7" w:rsidRPr="00D84FE7" w:rsidRDefault="00D84FE7" w:rsidP="00D84FE7">
            <w:pPr>
              <w:rPr>
                <w:rFonts w:eastAsia="Times New Roman" w:cs="Times New Roman"/>
                <w:b/>
                <w:sz w:val="16"/>
                <w:szCs w:val="20"/>
              </w:rPr>
            </w:pPr>
          </w:p>
          <w:p w14:paraId="44DDB54E" w14:textId="77777777" w:rsidR="00D84FE7" w:rsidRPr="00D84FE7" w:rsidRDefault="00D84FE7" w:rsidP="00D84FE7">
            <w:pPr>
              <w:rPr>
                <w:rFonts w:eastAsia="Times New Roman" w:cs="Times New Roman"/>
                <w:b/>
                <w:sz w:val="26"/>
                <w:szCs w:val="26"/>
              </w:rPr>
            </w:pPr>
          </w:p>
        </w:tc>
        <w:tc>
          <w:tcPr>
            <w:tcW w:w="6696" w:type="dxa"/>
            <w:shd w:val="clear" w:color="auto" w:fill="B2A1C7" w:themeFill="accent4" w:themeFillTint="99"/>
            <w:tcPrChange w:id="15" w:author="Autor">
              <w:tcPr>
                <w:tcW w:w="6696" w:type="dxa"/>
                <w:shd w:val="clear" w:color="auto" w:fill="B2A1C7" w:themeFill="accent4" w:themeFillTint="99"/>
              </w:tcPr>
            </w:tcPrChange>
          </w:tcPr>
          <w:p w14:paraId="08814D80" w14:textId="77777777" w:rsidR="00D84FE7" w:rsidRPr="00D84FE7" w:rsidRDefault="00D84FE7" w:rsidP="00D84FE7">
            <w:pPr>
              <w:jc w:val="both"/>
              <w:rPr>
                <w:rFonts w:eastAsia="Times New Roman" w:cs="Times New Roman"/>
                <w:szCs w:val="20"/>
              </w:rPr>
            </w:pPr>
            <w:r w:rsidRPr="00D84FE7">
              <w:rPr>
                <w:rFonts w:eastAsia="Times New Roman" w:cs="Times New Roman"/>
                <w:szCs w:val="20"/>
              </w:rPr>
              <w:t>Centrálny koordinačný orgán</w:t>
            </w:r>
          </w:p>
          <w:p w14:paraId="6386EB02" w14:textId="4304A12A" w:rsidR="00950F81" w:rsidRDefault="003621FF" w:rsidP="00950F81">
            <w:pPr>
              <w:jc w:val="both"/>
              <w:rPr>
                <w:szCs w:val="20"/>
              </w:rPr>
            </w:pPr>
            <w:r>
              <w:rPr>
                <w:szCs w:val="20"/>
              </w:rPr>
              <w:t>Ministerstvo investícií, regionálneho rozvoja a informatizácie SR</w:t>
            </w:r>
            <w:r w:rsidR="00950F81">
              <w:rPr>
                <w:szCs w:val="20"/>
              </w:rPr>
              <w:t xml:space="preserve"> </w:t>
            </w:r>
          </w:p>
          <w:p w14:paraId="49F29ED1" w14:textId="77777777" w:rsidR="00D84FE7" w:rsidRPr="00D84FE7" w:rsidRDefault="00950F81" w:rsidP="00950F81">
            <w:pPr>
              <w:jc w:val="both"/>
              <w:rPr>
                <w:rFonts w:eastAsia="Times New Roman" w:cs="Times New Roman"/>
                <w:szCs w:val="20"/>
              </w:rPr>
            </w:pPr>
            <w:r w:rsidRPr="00FD028A">
              <w:rPr>
                <w:rFonts w:eastAsia="Times New Roman" w:cs="Times New Roman"/>
                <w:szCs w:val="20"/>
              </w:rPr>
              <w:t>v súlade s kapitolou 1.2, ods. 3, písm. a) Systému riadenia európskych štrukturálnych a investičných fondov</w:t>
            </w:r>
          </w:p>
        </w:tc>
      </w:tr>
      <w:tr w:rsidR="00D84FE7" w:rsidRPr="00D84FE7" w14:paraId="0ACA0ACE" w14:textId="77777777" w:rsidTr="000518CF">
        <w:tc>
          <w:tcPr>
            <w:tcW w:w="2268" w:type="dxa"/>
            <w:shd w:val="clear" w:color="auto" w:fill="B2A1C7" w:themeFill="accent4" w:themeFillTint="99"/>
            <w:tcPrChange w:id="16" w:author="Autor">
              <w:tcPr>
                <w:tcW w:w="2268" w:type="dxa"/>
                <w:shd w:val="clear" w:color="auto" w:fill="B2A1C7" w:themeFill="accent4" w:themeFillTint="99"/>
              </w:tcPr>
            </w:tcPrChange>
          </w:tcPr>
          <w:p w14:paraId="18BBDDE1" w14:textId="77777777" w:rsidR="00D84FE7" w:rsidRPr="00D84FE7" w:rsidRDefault="00D84FE7" w:rsidP="00D84FE7">
            <w:pPr>
              <w:rPr>
                <w:rFonts w:eastAsia="Times New Roman" w:cs="Times New Roman"/>
                <w:b/>
                <w:sz w:val="26"/>
                <w:szCs w:val="26"/>
              </w:rPr>
            </w:pPr>
            <w:r w:rsidRPr="00D84FE7">
              <w:rPr>
                <w:rFonts w:eastAsia="Times New Roman" w:cs="Times New Roman"/>
                <w:b/>
                <w:sz w:val="26"/>
                <w:szCs w:val="26"/>
              </w:rPr>
              <w:t>Záväznosť:</w:t>
            </w:r>
          </w:p>
          <w:p w14:paraId="7A3BB3E9" w14:textId="77777777" w:rsidR="00D84FE7" w:rsidRPr="00D84FE7" w:rsidRDefault="00D84FE7" w:rsidP="00D84FE7">
            <w:pPr>
              <w:rPr>
                <w:rFonts w:eastAsia="Times New Roman" w:cs="Times New Roman"/>
                <w:b/>
                <w:sz w:val="16"/>
                <w:szCs w:val="16"/>
              </w:rPr>
            </w:pPr>
          </w:p>
          <w:p w14:paraId="5F71F42B" w14:textId="77777777" w:rsidR="00D84FE7" w:rsidRPr="00D84FE7" w:rsidRDefault="00D84FE7" w:rsidP="00D84FE7">
            <w:pPr>
              <w:rPr>
                <w:rFonts w:eastAsia="Times New Roman" w:cs="Times New Roman"/>
                <w:b/>
                <w:sz w:val="16"/>
                <w:szCs w:val="16"/>
              </w:rPr>
            </w:pPr>
          </w:p>
          <w:p w14:paraId="31B0FFA5" w14:textId="77777777" w:rsidR="00D84FE7" w:rsidRPr="00D84FE7" w:rsidRDefault="00D84FE7" w:rsidP="00D84FE7">
            <w:pPr>
              <w:rPr>
                <w:rFonts w:eastAsia="Times New Roman" w:cs="Times New Roman"/>
                <w:b/>
                <w:sz w:val="16"/>
                <w:szCs w:val="16"/>
              </w:rPr>
            </w:pPr>
          </w:p>
          <w:p w14:paraId="6E4C379A" w14:textId="77777777" w:rsidR="00D84FE7" w:rsidRPr="00D84FE7" w:rsidRDefault="00D84FE7" w:rsidP="00D84FE7">
            <w:pPr>
              <w:rPr>
                <w:rFonts w:eastAsia="Times New Roman" w:cs="Times New Roman"/>
                <w:b/>
                <w:sz w:val="16"/>
                <w:szCs w:val="16"/>
              </w:rPr>
            </w:pPr>
          </w:p>
          <w:p w14:paraId="7CFE06E7" w14:textId="77777777" w:rsidR="00D84FE7" w:rsidRPr="00D84FE7" w:rsidRDefault="00D84FE7" w:rsidP="00D84FE7">
            <w:pPr>
              <w:rPr>
                <w:rFonts w:eastAsia="Times New Roman" w:cs="Times New Roman"/>
                <w:b/>
                <w:sz w:val="16"/>
                <w:szCs w:val="16"/>
              </w:rPr>
            </w:pPr>
          </w:p>
          <w:p w14:paraId="385BC4C7" w14:textId="77777777" w:rsidR="00D84FE7" w:rsidRPr="00D84FE7" w:rsidRDefault="00D84FE7" w:rsidP="00D84FE7">
            <w:pPr>
              <w:rPr>
                <w:rFonts w:eastAsia="Times New Roman" w:cs="Times New Roman"/>
                <w:b/>
                <w:sz w:val="16"/>
                <w:szCs w:val="16"/>
              </w:rPr>
            </w:pPr>
          </w:p>
        </w:tc>
        <w:tc>
          <w:tcPr>
            <w:tcW w:w="6696" w:type="dxa"/>
            <w:shd w:val="clear" w:color="auto" w:fill="B2A1C7" w:themeFill="accent4" w:themeFillTint="99"/>
            <w:tcPrChange w:id="17" w:author="Autor">
              <w:tcPr>
                <w:tcW w:w="6696" w:type="dxa"/>
                <w:shd w:val="clear" w:color="auto" w:fill="B2A1C7" w:themeFill="accent4" w:themeFillTint="99"/>
              </w:tcPr>
            </w:tcPrChange>
          </w:tcPr>
          <w:p w14:paraId="3398DFAF" w14:textId="085D63D7" w:rsidR="00D84FE7" w:rsidRPr="00D84FE7" w:rsidRDefault="00FD69FE" w:rsidP="00D84FE7">
            <w:pPr>
              <w:jc w:val="both"/>
              <w:rPr>
                <w:rFonts w:eastAsia="Times New Roman" w:cs="Times New Roman"/>
                <w:szCs w:val="20"/>
              </w:rPr>
            </w:pPr>
            <w:sdt>
              <w:sdtPr>
                <w:rPr>
                  <w:rFonts w:eastAsia="Times New Roman" w:cs="Times New Roman"/>
                  <w:szCs w:val="20"/>
                </w:rPr>
                <w:alias w:val="Záväznosť"/>
                <w:tag w:val="Záväznosť"/>
                <w:id w:val="1763795753"/>
                <w:placeholder>
                  <w:docPart w:val="F0C72A667FA746B2BC7B23F9CF485FA2"/>
                </w:placeholder>
                <w:dropDownList>
                  <w:listItem w:value="Vyberte položku."/>
                  <w:listItem w:displayText="Vzor je pre subjekty, ktorým je určený, záväzný v celom jeho rozsahu, bez možnosti úpravy. Výnimkou je možnosť úpravy, ktorá je vo vzore výslovne povolená." w:value="Vzor je pre subjekty, ktorým je určený, záväzný v celom jeho rozsahu, bez možnosti úpravy. Výnimkou je možnosť úpravy, ktorá je vo vzore výslovne povolená."/>
                  <w:listItem w:displayText="Vzor je pre subjekty, ktorým je určený, záväzný. Subjekty, ktorým je vzor určený môžu vzor doplniť s ohľadom na špecifické potreby OP, pričom musí byť zachovaný minimálny obsah uvedený vo vzore. " w:value="Vzor je pre subjekty, ktorým je určený, záväzný. Subjekty, ktorým je vzor určený môžu vzor doplniť s ohľadom na špecifické potreby OP, pričom musí byť zachovaný minimálny obsah uvedený vo vzore. "/>
                  <w:listItem w:displayText="Vzor má odporúčací charakter a subjekty, ktorým je vzor určený sú oprávnené využiť iný vzor." w:value="Vzor má odporúčací charakter a subjekty, ktorým je vzor určený sú oprávnené využiť iný vzor."/>
                </w:dropDownList>
              </w:sdtPr>
              <w:sdtEndPr/>
              <w:sdtContent>
                <w:r w:rsidR="000518CF">
                  <w:rPr>
                    <w:rFonts w:eastAsia="Times New Roman" w:cs="Times New Roman"/>
                    <w:szCs w:val="20"/>
                  </w:rPr>
                  <w:t xml:space="preserve">Vzor je pre subjekty, ktorým je určený, záväzný. Subjekty, ktorým je vzor určený môžu vzor doplniť s ohľadom na špecifické potreby OP, pričom musí byť zachovaný minimálny obsah uvedený vo vzore. </w:t>
                </w:r>
              </w:sdtContent>
            </w:sdt>
          </w:p>
        </w:tc>
      </w:tr>
      <w:tr w:rsidR="00D84FE7" w:rsidRPr="00D84FE7" w14:paraId="130A0AA4" w14:textId="77777777" w:rsidTr="000518CF">
        <w:tc>
          <w:tcPr>
            <w:tcW w:w="2268" w:type="dxa"/>
            <w:shd w:val="clear" w:color="auto" w:fill="B2A1C7" w:themeFill="accent4" w:themeFillTint="99"/>
            <w:tcPrChange w:id="18" w:author="Autor">
              <w:tcPr>
                <w:tcW w:w="2268" w:type="dxa"/>
                <w:shd w:val="clear" w:color="auto" w:fill="B2A1C7" w:themeFill="accent4" w:themeFillTint="99"/>
              </w:tcPr>
            </w:tcPrChange>
          </w:tcPr>
          <w:p w14:paraId="040D263B" w14:textId="77777777" w:rsidR="00D84FE7" w:rsidRPr="00D84FE7" w:rsidRDefault="00D84FE7" w:rsidP="00D84FE7">
            <w:pPr>
              <w:rPr>
                <w:rFonts w:eastAsia="Times New Roman" w:cs="Times New Roman"/>
                <w:b/>
                <w:sz w:val="26"/>
                <w:szCs w:val="26"/>
              </w:rPr>
            </w:pPr>
            <w:r w:rsidRPr="00D84FE7">
              <w:rPr>
                <w:rFonts w:eastAsia="Times New Roman" w:cs="Times New Roman"/>
                <w:b/>
                <w:sz w:val="26"/>
                <w:szCs w:val="26"/>
              </w:rPr>
              <w:t>Dátum vydania:</w:t>
            </w:r>
          </w:p>
          <w:p w14:paraId="07804B0D" w14:textId="77777777" w:rsidR="00D84FE7" w:rsidRPr="00D84FE7" w:rsidRDefault="00D84FE7" w:rsidP="00D84FE7">
            <w:pPr>
              <w:rPr>
                <w:rFonts w:eastAsia="Times New Roman" w:cs="Times New Roman"/>
                <w:b/>
                <w:sz w:val="26"/>
                <w:szCs w:val="26"/>
              </w:rPr>
            </w:pPr>
          </w:p>
          <w:p w14:paraId="5FCBEC3D" w14:textId="77777777" w:rsidR="00D84FE7" w:rsidRPr="00D84FE7" w:rsidRDefault="00D84FE7" w:rsidP="00D84FE7">
            <w:pPr>
              <w:rPr>
                <w:rFonts w:eastAsia="Times New Roman" w:cs="Times New Roman"/>
                <w:b/>
                <w:sz w:val="26"/>
                <w:szCs w:val="26"/>
              </w:rPr>
            </w:pPr>
          </w:p>
        </w:tc>
        <w:tc>
          <w:tcPr>
            <w:tcW w:w="6696" w:type="dxa"/>
            <w:shd w:val="clear" w:color="auto" w:fill="B2A1C7" w:themeFill="accent4" w:themeFillTint="99"/>
            <w:tcPrChange w:id="19" w:author="Autor">
              <w:tcPr>
                <w:tcW w:w="6696" w:type="dxa"/>
                <w:shd w:val="clear" w:color="auto" w:fill="B2A1C7" w:themeFill="accent4" w:themeFillTint="99"/>
              </w:tcPr>
            </w:tcPrChange>
          </w:tcPr>
          <w:p w14:paraId="2D32DB0B" w14:textId="3BE9F2E9" w:rsidR="00D84FE7" w:rsidRPr="00D84FE7" w:rsidRDefault="00FD69FE" w:rsidP="000D675B">
            <w:pPr>
              <w:jc w:val="both"/>
              <w:rPr>
                <w:rFonts w:eastAsia="Times New Roman" w:cs="Times New Roman"/>
                <w:szCs w:val="20"/>
              </w:rPr>
            </w:pPr>
            <w:customXmlDelRangeStart w:id="20" w:author="Autor"/>
            <w:sdt>
              <w:sdtPr>
                <w:rPr>
                  <w:szCs w:val="20"/>
                </w:rPr>
                <w:id w:val="-24706489"/>
                <w:placeholder>
                  <w:docPart w:val="B5C53D5032A246938DBACD915BAF9F4B"/>
                </w:placeholder>
                <w:date w:fullDate="2020-10-30T00:00:00Z">
                  <w:dateFormat w:val="dd.MM.yyyy"/>
                  <w:lid w:val="sk-SK"/>
                  <w:storeMappedDataAs w:val="dateTime"/>
                  <w:calendar w:val="gregorian"/>
                </w:date>
              </w:sdtPr>
              <w:sdtEndPr/>
              <w:sdtContent>
                <w:customXmlDelRangeEnd w:id="20"/>
                <w:del w:id="21" w:author="Autor">
                  <w:r w:rsidR="00F014CF">
                    <w:rPr>
                      <w:szCs w:val="20"/>
                    </w:rPr>
                    <w:delText>30.10.2020</w:delText>
                  </w:r>
                </w:del>
                <w:customXmlDelRangeStart w:id="22" w:author="Autor"/>
              </w:sdtContent>
            </w:sdt>
            <w:customXmlDelRangeEnd w:id="22"/>
            <w:customXmlInsRangeStart w:id="23" w:author="Autor"/>
            <w:sdt>
              <w:sdtPr>
                <w:rPr>
                  <w:szCs w:val="20"/>
                </w:rPr>
                <w:id w:val="88820667"/>
                <w:placeholder>
                  <w:docPart w:val="B9276B87F66740B8A1C95E6AB460A197"/>
                </w:placeholder>
                <w:date w:fullDate="2021-04-30T00:00:00Z">
                  <w:dateFormat w:val="dd.MM.yyyy"/>
                  <w:lid w:val="sk-SK"/>
                  <w:storeMappedDataAs w:val="dateTime"/>
                  <w:calendar w:val="gregorian"/>
                </w:date>
              </w:sdtPr>
              <w:sdtEndPr/>
              <w:sdtContent>
                <w:customXmlInsRangeEnd w:id="23"/>
                <w:ins w:id="24" w:author="Autor">
                  <w:r w:rsidR="000518CF">
                    <w:rPr>
                      <w:szCs w:val="20"/>
                    </w:rPr>
                    <w:t>30.04.2021</w:t>
                  </w:r>
                </w:ins>
                <w:customXmlInsRangeStart w:id="25" w:author="Autor"/>
              </w:sdtContent>
            </w:sdt>
            <w:customXmlInsRangeEnd w:id="25"/>
          </w:p>
        </w:tc>
      </w:tr>
      <w:tr w:rsidR="00D84FE7" w:rsidRPr="00D84FE7" w14:paraId="7918AEA8" w14:textId="77777777" w:rsidTr="000518CF">
        <w:tc>
          <w:tcPr>
            <w:tcW w:w="2268" w:type="dxa"/>
            <w:shd w:val="clear" w:color="auto" w:fill="B2A1C7" w:themeFill="accent4" w:themeFillTint="99"/>
            <w:tcPrChange w:id="26" w:author="Autor">
              <w:tcPr>
                <w:tcW w:w="2268" w:type="dxa"/>
                <w:shd w:val="clear" w:color="auto" w:fill="B2A1C7" w:themeFill="accent4" w:themeFillTint="99"/>
              </w:tcPr>
            </w:tcPrChange>
          </w:tcPr>
          <w:p w14:paraId="034700A9" w14:textId="77777777" w:rsidR="00D84FE7" w:rsidRPr="00D84FE7" w:rsidRDefault="00D84FE7" w:rsidP="00D84FE7">
            <w:pPr>
              <w:rPr>
                <w:rFonts w:eastAsia="Times New Roman" w:cs="Times New Roman"/>
                <w:b/>
                <w:sz w:val="26"/>
                <w:szCs w:val="26"/>
              </w:rPr>
            </w:pPr>
            <w:r w:rsidRPr="00D84FE7">
              <w:rPr>
                <w:rFonts w:eastAsia="Times New Roman" w:cs="Times New Roman"/>
                <w:b/>
                <w:sz w:val="26"/>
                <w:szCs w:val="26"/>
              </w:rPr>
              <w:t>Dátum účinnosti:</w:t>
            </w:r>
          </w:p>
          <w:p w14:paraId="55F10705" w14:textId="77777777" w:rsidR="00D84FE7" w:rsidRPr="00D84FE7" w:rsidRDefault="00D84FE7" w:rsidP="00D84FE7">
            <w:pPr>
              <w:rPr>
                <w:rFonts w:eastAsia="Times New Roman" w:cs="Times New Roman"/>
                <w:b/>
                <w:sz w:val="26"/>
                <w:szCs w:val="26"/>
              </w:rPr>
            </w:pPr>
          </w:p>
          <w:p w14:paraId="1AA72A6E" w14:textId="77777777" w:rsidR="00D84FE7" w:rsidRPr="00D84FE7" w:rsidRDefault="00D84FE7" w:rsidP="00D84FE7">
            <w:pPr>
              <w:rPr>
                <w:rFonts w:eastAsia="Times New Roman" w:cs="Times New Roman"/>
                <w:b/>
                <w:sz w:val="26"/>
                <w:szCs w:val="26"/>
              </w:rPr>
            </w:pPr>
          </w:p>
        </w:tc>
        <w:tc>
          <w:tcPr>
            <w:tcW w:w="6696" w:type="dxa"/>
            <w:shd w:val="clear" w:color="auto" w:fill="B2A1C7" w:themeFill="accent4" w:themeFillTint="99"/>
            <w:tcPrChange w:id="27" w:author="Autor">
              <w:tcPr>
                <w:tcW w:w="6696" w:type="dxa"/>
                <w:shd w:val="clear" w:color="auto" w:fill="B2A1C7" w:themeFill="accent4" w:themeFillTint="99"/>
              </w:tcPr>
            </w:tcPrChange>
          </w:tcPr>
          <w:p w14:paraId="1A137FC0" w14:textId="051967B2" w:rsidR="00D84FE7" w:rsidRPr="00D84FE7" w:rsidRDefault="00FD69FE" w:rsidP="00D84FE7">
            <w:pPr>
              <w:jc w:val="both"/>
              <w:rPr>
                <w:rFonts w:eastAsia="Times New Roman" w:cs="Times New Roman"/>
                <w:szCs w:val="20"/>
              </w:rPr>
            </w:pPr>
            <w:customXmlDelRangeStart w:id="28" w:author="Autor"/>
            <w:sdt>
              <w:sdtPr>
                <w:rPr>
                  <w:szCs w:val="20"/>
                </w:rPr>
                <w:id w:val="2088962849"/>
                <w:placeholder>
                  <w:docPart w:val="31108172D2A5411EBF4406CB72A49587"/>
                </w:placeholder>
                <w:date w:fullDate="2020-10-31T00:00:00Z">
                  <w:dateFormat w:val="dd.MM.yyyy"/>
                  <w:lid w:val="sk-SK"/>
                  <w:storeMappedDataAs w:val="dateTime"/>
                  <w:calendar w:val="gregorian"/>
                </w:date>
              </w:sdtPr>
              <w:sdtEndPr/>
              <w:sdtContent>
                <w:customXmlDelRangeEnd w:id="28"/>
                <w:del w:id="29" w:author="Autor">
                  <w:r w:rsidR="0059619C">
                    <w:rPr>
                      <w:szCs w:val="20"/>
                    </w:rPr>
                    <w:delText>31.10.2020</w:delText>
                  </w:r>
                </w:del>
                <w:customXmlDelRangeStart w:id="30" w:author="Autor"/>
              </w:sdtContent>
            </w:sdt>
            <w:customXmlDelRangeEnd w:id="30"/>
            <w:customXmlInsRangeStart w:id="31" w:author="Autor"/>
            <w:sdt>
              <w:sdtPr>
                <w:rPr>
                  <w:rFonts w:eastAsia="Times New Roman" w:cs="Times New Roman"/>
                  <w:szCs w:val="20"/>
                </w:rPr>
                <w:id w:val="-1813329615"/>
                <w:placeholder>
                  <w:docPart w:val="8FA81C4443104A38AE9095223999EEE4"/>
                </w:placeholder>
                <w:date w:fullDate="2021-06-15T00:00:00Z">
                  <w:dateFormat w:val="dd.MM.yyyy"/>
                  <w:lid w:val="sk-SK"/>
                  <w:storeMappedDataAs w:val="dateTime"/>
                  <w:calendar w:val="gregorian"/>
                </w:date>
              </w:sdtPr>
              <w:sdtEndPr/>
              <w:sdtContent>
                <w:customXmlInsRangeEnd w:id="31"/>
                <w:ins w:id="32" w:author="Autor">
                  <w:del w:id="33" w:author="Autor">
                    <w:r w:rsidR="000518CF" w:rsidDel="007F03B3">
                      <w:rPr>
                        <w:rFonts w:eastAsia="Times New Roman" w:cs="Times New Roman"/>
                        <w:szCs w:val="20"/>
                      </w:rPr>
                      <w:delText>31.05.2021</w:delText>
                    </w:r>
                  </w:del>
                  <w:r w:rsidR="007F03B3">
                    <w:rPr>
                      <w:rFonts w:eastAsia="Times New Roman" w:cs="Times New Roman"/>
                      <w:szCs w:val="20"/>
                    </w:rPr>
                    <w:t>15.06.2021</w:t>
                  </w:r>
                </w:ins>
                <w:customXmlInsRangeStart w:id="34" w:author="Autor"/>
              </w:sdtContent>
            </w:sdt>
            <w:customXmlInsRangeEnd w:id="34"/>
          </w:p>
        </w:tc>
      </w:tr>
      <w:tr w:rsidR="00D84FE7" w:rsidRPr="00D84FE7" w14:paraId="571624D2" w14:textId="77777777" w:rsidTr="000518CF">
        <w:tc>
          <w:tcPr>
            <w:tcW w:w="2268" w:type="dxa"/>
            <w:shd w:val="clear" w:color="auto" w:fill="B2A1C7" w:themeFill="accent4" w:themeFillTint="99"/>
            <w:tcPrChange w:id="35" w:author="Autor">
              <w:tcPr>
                <w:tcW w:w="2268" w:type="dxa"/>
                <w:shd w:val="clear" w:color="auto" w:fill="B2A1C7" w:themeFill="accent4" w:themeFillTint="99"/>
              </w:tcPr>
            </w:tcPrChange>
          </w:tcPr>
          <w:p w14:paraId="42F14EEE" w14:textId="77777777" w:rsidR="00D84FE7" w:rsidRPr="00D84FE7" w:rsidRDefault="00D84FE7" w:rsidP="00D84FE7">
            <w:pPr>
              <w:rPr>
                <w:rFonts w:eastAsia="Times New Roman" w:cs="Times New Roman"/>
                <w:b/>
                <w:sz w:val="26"/>
                <w:szCs w:val="26"/>
              </w:rPr>
            </w:pPr>
            <w:r w:rsidRPr="00D84FE7">
              <w:rPr>
                <w:rFonts w:eastAsia="Times New Roman" w:cs="Times New Roman"/>
                <w:b/>
                <w:sz w:val="26"/>
                <w:szCs w:val="26"/>
              </w:rPr>
              <w:t>Schválil:</w:t>
            </w:r>
          </w:p>
        </w:tc>
        <w:tc>
          <w:tcPr>
            <w:tcW w:w="6696" w:type="dxa"/>
            <w:shd w:val="clear" w:color="auto" w:fill="B2A1C7" w:themeFill="accent4" w:themeFillTint="99"/>
            <w:tcPrChange w:id="36" w:author="Autor">
              <w:tcPr>
                <w:tcW w:w="6696" w:type="dxa"/>
                <w:shd w:val="clear" w:color="auto" w:fill="B2A1C7" w:themeFill="accent4" w:themeFillTint="99"/>
              </w:tcPr>
            </w:tcPrChange>
          </w:tcPr>
          <w:p w14:paraId="3E6DC984" w14:textId="297DA5B6" w:rsidR="00950F81" w:rsidRDefault="00950F81" w:rsidP="00950F81">
            <w:pPr>
              <w:jc w:val="both"/>
              <w:rPr>
                <w:szCs w:val="20"/>
              </w:rPr>
            </w:pPr>
            <w:r>
              <w:rPr>
                <w:szCs w:val="20"/>
              </w:rPr>
              <w:t>JUDr. Denisa Žiláková</w:t>
            </w:r>
          </w:p>
          <w:p w14:paraId="14D8AA9E" w14:textId="77777777" w:rsidR="00D84FE7" w:rsidRPr="00D84FE7" w:rsidRDefault="00950F81" w:rsidP="00950F81">
            <w:pPr>
              <w:jc w:val="both"/>
              <w:rPr>
                <w:rFonts w:eastAsia="Times New Roman" w:cs="Times New Roman"/>
                <w:szCs w:val="20"/>
              </w:rPr>
            </w:pPr>
            <w:r>
              <w:rPr>
                <w:szCs w:val="20"/>
              </w:rPr>
              <w:t>generálna riaditeľka sekcie centrálny koordinačný orgán</w:t>
            </w:r>
          </w:p>
        </w:tc>
      </w:tr>
    </w:tbl>
    <w:p w14:paraId="078F79B0" w14:textId="51DFEB0A" w:rsidR="007E73FB" w:rsidRDefault="007E73FB" w:rsidP="00473B77">
      <w:pPr>
        <w:rPr>
          <w:b/>
        </w:rPr>
      </w:pPr>
    </w:p>
    <w:p w14:paraId="1648CFA1" w14:textId="77777777" w:rsidR="00844B9F" w:rsidRDefault="00844B9F" w:rsidP="00473B77">
      <w:pPr>
        <w:rPr>
          <w:b/>
        </w:rPr>
      </w:pPr>
    </w:p>
    <w:p w14:paraId="5661FA3A" w14:textId="77777777" w:rsidR="00883EC0" w:rsidRPr="009250CC" w:rsidRDefault="00883EC0" w:rsidP="009250CC">
      <w:pPr>
        <w:pBdr>
          <w:bottom w:val="single" w:sz="12" w:space="1" w:color="auto"/>
        </w:pBdr>
        <w:spacing w:after="0"/>
        <w:rPr>
          <w:i/>
        </w:rPr>
      </w:pPr>
    </w:p>
    <w:p w14:paraId="263C0FE8" w14:textId="2D9208A2" w:rsidR="00EF3EDE" w:rsidRPr="00EF3EDE" w:rsidRDefault="00EF3EDE" w:rsidP="00EF3EDE">
      <w:pPr>
        <w:pBdr>
          <w:bottom w:val="single" w:sz="12" w:space="1" w:color="auto"/>
        </w:pBdr>
        <w:spacing w:after="0"/>
        <w:rPr>
          <w:b/>
          <w:i/>
        </w:rPr>
      </w:pPr>
      <w:r w:rsidRPr="00EF3EDE">
        <w:rPr>
          <w:i/>
        </w:rPr>
        <w:lastRenderedPageBreak/>
        <w:t>Rozhodnutie o schválení ŽoNFP – určenie podmienok</w:t>
      </w:r>
    </w:p>
    <w:p w14:paraId="693B0F3F" w14:textId="77777777" w:rsidR="00EF3EDE" w:rsidRPr="001C6A00" w:rsidRDefault="00EF3EDE" w:rsidP="001C6A00">
      <w:pPr>
        <w:pBdr>
          <w:bottom w:val="single" w:sz="12" w:space="1" w:color="auto"/>
        </w:pBdr>
        <w:spacing w:after="0"/>
        <w:jc w:val="center"/>
        <w:rPr>
          <w:b/>
        </w:rPr>
      </w:pPr>
    </w:p>
    <w:p w14:paraId="19C4C72B" w14:textId="77777777" w:rsidR="007E73FB" w:rsidRPr="00675262" w:rsidRDefault="007E73FB" w:rsidP="007E73FB">
      <w:pPr>
        <w:pBdr>
          <w:bottom w:val="single" w:sz="12" w:space="1" w:color="auto"/>
        </w:pBdr>
        <w:spacing w:after="0"/>
        <w:jc w:val="center"/>
        <w:rPr>
          <w:b/>
        </w:rPr>
      </w:pPr>
      <w:r w:rsidRPr="00675262">
        <w:rPr>
          <w:b/>
        </w:rPr>
        <w:t xml:space="preserve">Identifikácia riadiaceho orgánu </w:t>
      </w:r>
    </w:p>
    <w:p w14:paraId="2D1989F3" w14:textId="77777777" w:rsidR="007E73FB" w:rsidRPr="00675262" w:rsidRDefault="007E73FB" w:rsidP="007E73FB">
      <w:pPr>
        <w:pBdr>
          <w:bottom w:val="single" w:sz="12" w:space="1" w:color="auto"/>
        </w:pBdr>
        <w:jc w:val="center"/>
        <w:rPr>
          <w:b/>
        </w:rPr>
      </w:pPr>
      <w:r w:rsidRPr="00675262">
        <w:rPr>
          <w:b/>
        </w:rPr>
        <w:t>(označenie orgánu, ktorý rozhodnutie vydal)</w:t>
      </w:r>
    </w:p>
    <w:p w14:paraId="47CDF423" w14:textId="77777777" w:rsidR="007E73FB" w:rsidRDefault="007E73FB" w:rsidP="007E73FB"/>
    <w:p w14:paraId="22C13842" w14:textId="77777777" w:rsidR="006C4052" w:rsidRDefault="006C4052" w:rsidP="006C4052">
      <w:pPr>
        <w:jc w:val="center"/>
        <w:rPr>
          <w:rFonts w:eastAsia="Times New Roman"/>
          <w:b/>
        </w:rPr>
      </w:pPr>
      <w:r>
        <w:rPr>
          <w:b/>
        </w:rPr>
        <w:t>ROZHODNUTIE</w:t>
      </w:r>
    </w:p>
    <w:p w14:paraId="69980721" w14:textId="5AAEC886" w:rsidR="006C4052" w:rsidRDefault="006C4052" w:rsidP="006C4052">
      <w:pPr>
        <w:jc w:val="center"/>
        <w:rPr>
          <w:b/>
        </w:rPr>
      </w:pPr>
      <w:r>
        <w:rPr>
          <w:b/>
        </w:rPr>
        <w:t>O SCHVÁLENÍ ŽIADOSTI O POSKYTNUTIE NENÁVRATNÉHO FINANČNÉHO PRÍSPEVKU</w:t>
      </w:r>
    </w:p>
    <w:tbl>
      <w:tblPr>
        <w:tblpPr w:leftFromText="141" w:rightFromText="141" w:vertAnchor="text" w:horzAnchor="margin" w:tblpY="102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Change w:id="37" w:author="Autor">
          <w:tblPr>
            <w:tblpPr w:leftFromText="141" w:rightFromText="141" w:vertAnchor="text" w:horzAnchor="margin" w:tblpY="102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PrChange>
      </w:tblPr>
      <w:tblGrid>
        <w:gridCol w:w="4606"/>
        <w:gridCol w:w="4606"/>
        <w:tblGridChange w:id="38">
          <w:tblGrid>
            <w:gridCol w:w="4606"/>
            <w:gridCol w:w="4606"/>
          </w:tblGrid>
        </w:tblGridChange>
      </w:tblGrid>
      <w:tr w:rsidR="003C121D" w:rsidRPr="001341AE" w14:paraId="168DCA8A" w14:textId="77777777" w:rsidTr="000518CF">
        <w:trPr>
          <w:trHeight w:val="691"/>
          <w:trPrChange w:id="39" w:author="Autor">
            <w:trPr>
              <w:trHeight w:val="691"/>
            </w:trPr>
          </w:trPrChange>
        </w:trPr>
        <w:tc>
          <w:tcPr>
            <w:tcW w:w="4606" w:type="dxa"/>
            <w:shd w:val="clear" w:color="auto" w:fill="CCC0D9"/>
            <w:vAlign w:val="center"/>
            <w:tcPrChange w:id="40" w:author="Autor">
              <w:tcPr>
                <w:tcW w:w="4606" w:type="dxa"/>
                <w:shd w:val="clear" w:color="auto" w:fill="CCC0D9"/>
                <w:vAlign w:val="center"/>
              </w:tcPr>
            </w:tcPrChange>
          </w:tcPr>
          <w:p w14:paraId="6F655BB4" w14:textId="23B692EE" w:rsidR="003C121D" w:rsidRPr="001341AE" w:rsidRDefault="003C121D" w:rsidP="001C6A00">
            <w:pPr>
              <w:spacing w:after="0" w:line="240" w:lineRule="auto"/>
              <w:jc w:val="center"/>
              <w:rPr>
                <w:b/>
              </w:rPr>
            </w:pPr>
            <w:r w:rsidRPr="001C6A00">
              <w:rPr>
                <w:b/>
                <w:sz w:val="22"/>
              </w:rPr>
              <w:t>Identifikácia žiadateľa (ďalej len ,,žiadateľ“)</w:t>
            </w:r>
          </w:p>
        </w:tc>
        <w:tc>
          <w:tcPr>
            <w:tcW w:w="4606" w:type="dxa"/>
            <w:tcPrChange w:id="41" w:author="Autor">
              <w:tcPr>
                <w:tcW w:w="4606" w:type="dxa"/>
              </w:tcPr>
            </w:tcPrChange>
          </w:tcPr>
          <w:p w14:paraId="1E7C030D" w14:textId="77777777" w:rsidR="003C121D" w:rsidRPr="001341AE" w:rsidRDefault="003C121D" w:rsidP="001C6A00">
            <w:pPr>
              <w:spacing w:after="0" w:line="240" w:lineRule="auto"/>
              <w:jc w:val="both"/>
            </w:pPr>
          </w:p>
        </w:tc>
      </w:tr>
      <w:tr w:rsidR="003C121D" w:rsidRPr="001341AE" w14:paraId="22DA89B1" w14:textId="77777777" w:rsidTr="000518CF">
        <w:trPr>
          <w:trHeight w:val="857"/>
          <w:trPrChange w:id="42" w:author="Autor">
            <w:trPr>
              <w:trHeight w:val="857"/>
            </w:trPr>
          </w:trPrChange>
        </w:trPr>
        <w:tc>
          <w:tcPr>
            <w:tcW w:w="4606" w:type="dxa"/>
            <w:shd w:val="clear" w:color="auto" w:fill="CCC0D9"/>
            <w:vAlign w:val="center"/>
            <w:tcPrChange w:id="43" w:author="Autor">
              <w:tcPr>
                <w:tcW w:w="4606" w:type="dxa"/>
                <w:shd w:val="clear" w:color="auto" w:fill="CCC0D9"/>
                <w:vAlign w:val="center"/>
              </w:tcPr>
            </w:tcPrChange>
          </w:tcPr>
          <w:p w14:paraId="589FC82E" w14:textId="253D1238" w:rsidR="003C121D" w:rsidRPr="001341AE" w:rsidRDefault="003C121D" w:rsidP="001C6A00">
            <w:pPr>
              <w:spacing w:after="0" w:line="240" w:lineRule="auto"/>
              <w:jc w:val="center"/>
              <w:rPr>
                <w:b/>
              </w:rPr>
            </w:pPr>
            <w:r w:rsidRPr="001C6A00">
              <w:rPr>
                <w:b/>
                <w:sz w:val="22"/>
              </w:rPr>
              <w:t>Kód žiadosti o </w:t>
            </w:r>
            <w:r w:rsidR="004015B6">
              <w:rPr>
                <w:b/>
                <w:sz w:val="22"/>
              </w:rPr>
              <w:t>poskytnutie</w:t>
            </w:r>
            <w:r>
              <w:rPr>
                <w:b/>
                <w:sz w:val="22"/>
              </w:rPr>
              <w:t xml:space="preserve"> </w:t>
            </w:r>
            <w:r w:rsidRPr="001341AE">
              <w:rPr>
                <w:b/>
                <w:sz w:val="22"/>
              </w:rPr>
              <w:t>nenávratn</w:t>
            </w:r>
            <w:r>
              <w:rPr>
                <w:b/>
                <w:sz w:val="22"/>
              </w:rPr>
              <w:t>ého</w:t>
            </w:r>
            <w:r w:rsidRPr="001341AE">
              <w:rPr>
                <w:b/>
                <w:sz w:val="22"/>
              </w:rPr>
              <w:t xml:space="preserve"> finančn</w:t>
            </w:r>
            <w:r>
              <w:rPr>
                <w:b/>
                <w:sz w:val="22"/>
              </w:rPr>
              <w:t>ého</w:t>
            </w:r>
            <w:r w:rsidRPr="001341AE">
              <w:rPr>
                <w:b/>
                <w:sz w:val="22"/>
              </w:rPr>
              <w:t xml:space="preserve"> príspevk</w:t>
            </w:r>
            <w:r>
              <w:rPr>
                <w:b/>
                <w:sz w:val="22"/>
              </w:rPr>
              <w:t>u</w:t>
            </w:r>
            <w:r w:rsidRPr="001C6A00">
              <w:rPr>
                <w:b/>
                <w:sz w:val="22"/>
              </w:rPr>
              <w:t xml:space="preserve"> (ďalej len ,,žiadosť“)</w:t>
            </w:r>
          </w:p>
        </w:tc>
        <w:tc>
          <w:tcPr>
            <w:tcW w:w="4606" w:type="dxa"/>
            <w:tcPrChange w:id="44" w:author="Autor">
              <w:tcPr>
                <w:tcW w:w="4606" w:type="dxa"/>
              </w:tcPr>
            </w:tcPrChange>
          </w:tcPr>
          <w:p w14:paraId="04CF6175" w14:textId="77777777" w:rsidR="003C121D" w:rsidRPr="001341AE" w:rsidRDefault="003C121D" w:rsidP="001C6A00">
            <w:pPr>
              <w:spacing w:after="0" w:line="240" w:lineRule="auto"/>
              <w:jc w:val="both"/>
            </w:pPr>
          </w:p>
        </w:tc>
      </w:tr>
      <w:tr w:rsidR="003C121D" w:rsidRPr="001341AE" w14:paraId="0D508DB9" w14:textId="77777777" w:rsidTr="000518CF">
        <w:trPr>
          <w:trHeight w:val="686"/>
          <w:trPrChange w:id="45" w:author="Autor">
            <w:trPr>
              <w:trHeight w:val="686"/>
            </w:trPr>
          </w:trPrChange>
        </w:trPr>
        <w:tc>
          <w:tcPr>
            <w:tcW w:w="4606" w:type="dxa"/>
            <w:shd w:val="clear" w:color="auto" w:fill="CCC0D9"/>
            <w:vAlign w:val="center"/>
            <w:tcPrChange w:id="46" w:author="Autor">
              <w:tcPr>
                <w:tcW w:w="4606" w:type="dxa"/>
                <w:shd w:val="clear" w:color="auto" w:fill="CCC0D9"/>
                <w:vAlign w:val="center"/>
              </w:tcPr>
            </w:tcPrChange>
          </w:tcPr>
          <w:p w14:paraId="34E10A04" w14:textId="77777777" w:rsidR="003C121D" w:rsidRPr="001341AE" w:rsidRDefault="003C121D" w:rsidP="001C6A00">
            <w:pPr>
              <w:spacing w:after="0" w:line="240" w:lineRule="auto"/>
              <w:jc w:val="center"/>
              <w:rPr>
                <w:b/>
              </w:rPr>
            </w:pPr>
            <w:r w:rsidRPr="001C6A00">
              <w:rPr>
                <w:b/>
                <w:sz w:val="22"/>
              </w:rPr>
              <w:t>Kód výzvy/vyzvania</w:t>
            </w:r>
            <w:r>
              <w:rPr>
                <w:b/>
                <w:sz w:val="22"/>
              </w:rPr>
              <w:br/>
              <w:t>(ďalej len „výzva“)</w:t>
            </w:r>
          </w:p>
        </w:tc>
        <w:tc>
          <w:tcPr>
            <w:tcW w:w="4606" w:type="dxa"/>
            <w:tcPrChange w:id="47" w:author="Autor">
              <w:tcPr>
                <w:tcW w:w="4606" w:type="dxa"/>
              </w:tcPr>
            </w:tcPrChange>
          </w:tcPr>
          <w:p w14:paraId="384A1691" w14:textId="77777777" w:rsidR="003C121D" w:rsidRPr="001341AE" w:rsidRDefault="003C121D" w:rsidP="001C6A00">
            <w:pPr>
              <w:spacing w:after="0" w:line="240" w:lineRule="auto"/>
              <w:jc w:val="both"/>
            </w:pPr>
          </w:p>
        </w:tc>
      </w:tr>
    </w:tbl>
    <w:p w14:paraId="0495206A" w14:textId="08565DF3" w:rsidR="007E73FB" w:rsidRPr="008C1C29" w:rsidRDefault="006C4052" w:rsidP="006C4052">
      <w:pPr>
        <w:jc w:val="both"/>
      </w:pPr>
      <w:r>
        <w:t>Riadiaci orgán (........identifikácia RO) na základe výsledkov konania o  žiadosti o poskytnutie nenávratného finančného príspevku</w:t>
      </w:r>
    </w:p>
    <w:p w14:paraId="4DBC2169" w14:textId="2A00A962" w:rsidR="006C4052" w:rsidRDefault="006C4052" w:rsidP="006C4052">
      <w:pPr>
        <w:spacing w:before="240"/>
        <w:jc w:val="both"/>
        <w:rPr>
          <w:rFonts w:eastAsia="Times New Roman"/>
        </w:rPr>
      </w:pPr>
      <w:r>
        <w:t xml:space="preserve">rozhodol tak, že v súlade s § 19 ods. 8 </w:t>
      </w:r>
      <w:r w:rsidR="003621FF" w:rsidRPr="003621FF">
        <w:rPr>
          <w:color w:val="FF0000"/>
          <w:sz w:val="18"/>
          <w:szCs w:val="18"/>
        </w:rPr>
        <w:t>.... pozn. v čase krízovej situácie</w:t>
      </w:r>
      <w:ins w:id="48" w:author="Autor">
        <w:r w:rsidR="00D56D9F">
          <w:rPr>
            <w:rStyle w:val="Odkaznapoznmkupodiarou"/>
            <w:color w:val="FF0000"/>
            <w:sz w:val="18"/>
            <w:szCs w:val="18"/>
          </w:rPr>
          <w:footnoteReference w:id="2"/>
        </w:r>
      </w:ins>
      <w:r w:rsidR="00D56D9F">
        <w:rPr>
          <w:color w:val="FF0000"/>
          <w:sz w:val="18"/>
          <w:szCs w:val="18"/>
        </w:rPr>
        <w:t xml:space="preserve"> </w:t>
      </w:r>
      <w:r w:rsidR="003621FF" w:rsidRPr="003621FF">
        <w:rPr>
          <w:color w:val="FF0000"/>
          <w:sz w:val="18"/>
          <w:szCs w:val="18"/>
        </w:rPr>
        <w:t xml:space="preserve">nahradiť </w:t>
      </w:r>
      <w:r w:rsidR="003621FF">
        <w:rPr>
          <w:color w:val="FF0000"/>
          <w:sz w:val="18"/>
          <w:szCs w:val="18"/>
        </w:rPr>
        <w:t>„</w:t>
      </w:r>
      <w:r w:rsidR="003621FF" w:rsidRPr="003621FF">
        <w:rPr>
          <w:color w:val="FF0000"/>
          <w:sz w:val="18"/>
          <w:szCs w:val="18"/>
        </w:rPr>
        <w:t>§ 19 ods. 8</w:t>
      </w:r>
      <w:r w:rsidR="003621FF">
        <w:rPr>
          <w:color w:val="FF0000"/>
          <w:sz w:val="18"/>
          <w:szCs w:val="18"/>
        </w:rPr>
        <w:t>“</w:t>
      </w:r>
      <w:r w:rsidR="003621FF" w:rsidRPr="003621FF">
        <w:rPr>
          <w:color w:val="FF0000"/>
          <w:sz w:val="18"/>
          <w:szCs w:val="18"/>
        </w:rPr>
        <w:t xml:space="preserve"> znením </w:t>
      </w:r>
      <w:r w:rsidR="003621FF">
        <w:rPr>
          <w:color w:val="FF0000"/>
          <w:sz w:val="18"/>
          <w:szCs w:val="18"/>
        </w:rPr>
        <w:t>„</w:t>
      </w:r>
      <w:commentRangeStart w:id="51"/>
      <w:r w:rsidR="003621FF" w:rsidRPr="003621FF">
        <w:rPr>
          <w:color w:val="FF0000"/>
          <w:sz w:val="18"/>
          <w:szCs w:val="18"/>
        </w:rPr>
        <w:t xml:space="preserve">§ 57 ods. 7 </w:t>
      </w:r>
      <w:commentRangeEnd w:id="51"/>
      <w:ins w:id="52" w:author="Autor">
        <w:r w:rsidR="00061D1C">
          <w:rPr>
            <w:rStyle w:val="Odkaznakomentr"/>
          </w:rPr>
          <w:commentReference w:id="51"/>
        </w:r>
        <w:r w:rsidR="004303AC">
          <w:rPr>
            <w:color w:val="FF0000"/>
            <w:sz w:val="18"/>
            <w:szCs w:val="18"/>
          </w:rPr>
          <w:t xml:space="preserve">prvá veta </w:t>
        </w:r>
      </w:ins>
      <w:r w:rsidR="003621FF" w:rsidRPr="003621FF">
        <w:rPr>
          <w:color w:val="FF0000"/>
          <w:sz w:val="18"/>
          <w:szCs w:val="18"/>
        </w:rPr>
        <w:t>v spojení s § 19</w:t>
      </w:r>
      <w:ins w:id="53" w:author="Autor">
        <w:r w:rsidR="004303AC">
          <w:rPr>
            <w:color w:val="FF0000"/>
            <w:sz w:val="18"/>
            <w:szCs w:val="18"/>
          </w:rPr>
          <w:t xml:space="preserve"> ods. 10 až 12</w:t>
        </w:r>
      </w:ins>
      <w:r w:rsidR="003621FF">
        <w:rPr>
          <w:color w:val="FF0000"/>
          <w:sz w:val="18"/>
          <w:szCs w:val="18"/>
        </w:rPr>
        <w:t>“</w:t>
      </w:r>
      <w:r w:rsidR="003621FF" w:rsidRPr="003621FF">
        <w:rPr>
          <w:color w:val="FF0000"/>
          <w:sz w:val="18"/>
          <w:szCs w:val="18"/>
        </w:rPr>
        <w:t xml:space="preserve"> </w:t>
      </w:r>
      <w:r>
        <w:t>zákona č. 292/2014 Z.</w:t>
      </w:r>
      <w:r w:rsidR="004015B6">
        <w:t xml:space="preserve"> </w:t>
      </w:r>
      <w:r>
        <w:t xml:space="preserve">z. o príspevku poskytovanom z európskych štrukturálnych a investičných fondov a o zmene a doplnení niektorých zákonov v znení neskorších predpisov (ďalej len ,,zákon o príspevku z EŠIF“) žiadosť </w:t>
      </w:r>
    </w:p>
    <w:p w14:paraId="455AA7AA" w14:textId="77777777" w:rsidR="006C4052" w:rsidRDefault="006C4052" w:rsidP="006C4052">
      <w:pPr>
        <w:spacing w:before="240"/>
        <w:jc w:val="center"/>
        <w:rPr>
          <w:b/>
        </w:rPr>
      </w:pPr>
      <w:r>
        <w:rPr>
          <w:b/>
        </w:rPr>
        <w:t>s ch v a ľ u j e</w:t>
      </w:r>
    </w:p>
    <w:p w14:paraId="41DEFB86" w14:textId="77777777" w:rsidR="006C4052" w:rsidRDefault="006C4052" w:rsidP="006C4052">
      <w:pPr>
        <w:spacing w:before="240"/>
        <w:jc w:val="both"/>
      </w:pPr>
      <w:r>
        <w:t>s  výškou nenávratného finančného príspevku maximálne ................ EUR (slovom:..............), pričom celkové oprávnené výdavky projektu boli schválené vo výške ................ EUR (slovom:..............).</w:t>
      </w:r>
    </w:p>
    <w:p w14:paraId="22642A8F" w14:textId="3EB1DB25" w:rsidR="006C4052" w:rsidRDefault="006C4052" w:rsidP="006C4052">
      <w:pPr>
        <w:spacing w:before="240"/>
        <w:jc w:val="both"/>
      </w:pPr>
      <w:r>
        <w:t>Na základe výsledkov konania o žiadosti boli v súlade s § 19 ods. 11 zákona o príspevku z</w:t>
      </w:r>
      <w:r w:rsidR="004015B6">
        <w:t> </w:t>
      </w:r>
      <w:r>
        <w:t>EŠIF určená/é nasledujúca/e podmienka/y:</w:t>
      </w:r>
    </w:p>
    <w:p w14:paraId="77C1727C" w14:textId="77777777" w:rsidR="006C4052" w:rsidRDefault="006C4052" w:rsidP="006C4052">
      <w:pPr>
        <w:spacing w:before="240"/>
        <w:jc w:val="both"/>
      </w:pPr>
      <w:r>
        <w:t>........</w:t>
      </w:r>
    </w:p>
    <w:p w14:paraId="5351E446" w14:textId="77777777" w:rsidR="006C4052" w:rsidRDefault="006C4052" w:rsidP="006C4052">
      <w:pPr>
        <w:spacing w:before="240"/>
        <w:jc w:val="both"/>
      </w:pPr>
      <w:r>
        <w:t>........</w:t>
      </w:r>
    </w:p>
    <w:p w14:paraId="07AF3A8F" w14:textId="09E59C3A" w:rsidR="006C4052" w:rsidRDefault="006C4052" w:rsidP="006C4052">
      <w:pPr>
        <w:spacing w:before="240"/>
        <w:jc w:val="both"/>
      </w:pPr>
      <w:r>
        <w:t>Splnenie vyššie uvedenej/ých podmienky/ok je žiadateľ povinný preukázať v lehote do......... a to predložením ................... riadiacemu orgánu</w:t>
      </w:r>
      <w:r w:rsidR="004015B6">
        <w:t xml:space="preserve"> </w:t>
      </w:r>
      <w:r>
        <w:t xml:space="preserve">v písomnej forme. V prípade nepreukázania </w:t>
      </w:r>
      <w:r>
        <w:lastRenderedPageBreak/>
        <w:t>splnenia vyššie uvedenej/ých podmienky/podmienok v stanovenej lehote, riadiaci orgán v súlade s § 25 ods. 5 písm. b) zákona o príspevku z EŠIF nezašle žiadateľovi návrh na</w:t>
      </w:r>
      <w:r w:rsidR="004015B6">
        <w:t> </w:t>
      </w:r>
      <w:r>
        <w:t xml:space="preserve">uzavretie zmluvy o poskytnutí nenávratného finančného príspevku. </w:t>
      </w:r>
    </w:p>
    <w:p w14:paraId="68662D5B" w14:textId="66452682" w:rsidR="006C4052" w:rsidRDefault="006C4052" w:rsidP="006C4052">
      <w:pPr>
        <w:spacing w:before="240"/>
        <w:jc w:val="both"/>
      </w:pPr>
      <w:r>
        <w:rPr>
          <w:b/>
        </w:rPr>
        <w:t>Odôvodnenie</w:t>
      </w:r>
      <w:r>
        <w:rPr>
          <w:color w:val="FF0000"/>
          <w:sz w:val="18"/>
          <w:szCs w:val="18"/>
        </w:rPr>
        <w:t>: ..........Pozn. Identifikácia riadiaceho orgánu</w:t>
      </w:r>
      <w:r>
        <w:t xml:space="preserve"> ako riadiaci orgán pre operačný program.... v rámci konania o žiadosti overil splnenie podmienok poskytnutia príspevku a dospel k záveru, že žiadosť podľa jej obsahu (vrátane príloh) splnila podmienky poskytnutia príspevku tak, ako boli stanovené vo výzve, na základe čoho žiadosť schválil. Uvedené overenie splnenia podmienok poskytovania príspevku nelimituje poskytovateľa alebo iný orgán oprávnený na</w:t>
      </w:r>
      <w:r w:rsidR="009250CC">
        <w:t> </w:t>
      </w:r>
      <w:r>
        <w:t>výkon kontroly alebo auditu (vrátane Úradu pre verejné obstarávanie) v následnom overovaní ich splnenia v ďalších fázach implementácie projektu, ktorý je predmetom žiadosti, v súlade so zmluvou o poskytnutí nenávratného finančného príspevku, podľa príslušných právnych predpisov, ktoré sa na žiadateľa vzťahujú, a s inými dokumentmi záväznými pre žiadateľa, a to v období uzatvárania zmluvy o poskytnutí nenávratného finančného príspevku, ako aj počas platnosti a účinnosti zmluvy o poskytnutí nenávratného finančného príspevku. V súlade s výzvou bolo zároveň v konaní o žiadosti rozhodnuté, že žiadateľ je povinný preukázať splnenie podmienok v lehote a spôsobom ako je uvedené vo</w:t>
      </w:r>
      <w:r w:rsidR="004015B6">
        <w:t> </w:t>
      </w:r>
      <w:r>
        <w:t xml:space="preserve">výroku tohto rozhodnutia. </w:t>
      </w:r>
    </w:p>
    <w:p w14:paraId="32E6D8BF" w14:textId="22708194" w:rsidR="006C4052" w:rsidRDefault="006C4052" w:rsidP="006C4052">
      <w:pPr>
        <w:spacing w:before="240"/>
        <w:ind w:firstLine="708"/>
        <w:jc w:val="both"/>
      </w:pPr>
      <w:r>
        <w:t xml:space="preserve">Výška schváleného nenávratného finančného príspevku je maximálna a v priebehu realizácie nesmie byť prekročená. </w:t>
      </w:r>
      <w:r>
        <w:rPr>
          <w:color w:val="FF0000"/>
          <w:sz w:val="18"/>
          <w:szCs w:val="18"/>
        </w:rPr>
        <w:t>Pozn. ak v konaní došlo ku kráteniu požadovanej výšky NFP, odôvodnenie rozhodnutia obsahuje aj nasledujúcu časť:</w:t>
      </w:r>
      <w:r>
        <w:rPr>
          <w:color w:val="FF0000"/>
        </w:rPr>
        <w:t xml:space="preserve"> </w:t>
      </w:r>
      <w:r>
        <w:t xml:space="preserve">V konaní o žiadosti bolo zistené, že v rámci žiadateľom predložených a požadovaných výdavkov boli identifikované také, ktoré nespĺňajú podmienky oprávnenosti výdavkov definované vo výzve, v dôsledku čoho bola výška žiadaného nenávratného finančného príspevku znížená o ..... EUR (slovom:..............). Zníženie požadovanej výšky nenávratného finančného príspevku bolo vykonané nasledovne:...................... </w:t>
      </w:r>
      <w:del w:id="54" w:author="Autor">
        <w:r>
          <w:rPr>
            <w:color w:val="FF0000"/>
            <w:sz w:val="18"/>
            <w:szCs w:val="18"/>
          </w:rPr>
          <w:delText>(pozn. uviesť identifikáciu neoprávnených výdavkov tak, ako boli identifikované v konaní o žiadosti)</w:delText>
        </w:r>
        <w:r>
          <w:delText>.</w:delText>
        </w:r>
      </w:del>
      <w:ins w:id="55" w:author="Autor">
        <w:r>
          <w:rPr>
            <w:color w:val="FF0000"/>
            <w:sz w:val="18"/>
            <w:szCs w:val="18"/>
          </w:rPr>
          <w:t>(</w:t>
        </w:r>
        <w:r w:rsidR="00F679BC">
          <w:rPr>
            <w:color w:val="FF0000"/>
            <w:sz w:val="18"/>
            <w:szCs w:val="18"/>
          </w:rPr>
          <w:t>P</w:t>
        </w:r>
        <w:r>
          <w:rPr>
            <w:color w:val="FF0000"/>
            <w:sz w:val="18"/>
            <w:szCs w:val="18"/>
          </w:rPr>
          <w:t>ozn. uviesť identifikáciu neoprávnených výdavkov tak, ako boli identifikované v konaní o</w:t>
        </w:r>
        <w:r w:rsidR="00F679BC">
          <w:rPr>
            <w:color w:val="FF0000"/>
            <w:sz w:val="18"/>
            <w:szCs w:val="18"/>
          </w:rPr>
          <w:t> </w:t>
        </w:r>
        <w:r>
          <w:rPr>
            <w:color w:val="FF0000"/>
            <w:sz w:val="18"/>
            <w:szCs w:val="18"/>
          </w:rPr>
          <w:t>žiadosti</w:t>
        </w:r>
        <w:r w:rsidR="00F679BC">
          <w:rPr>
            <w:color w:val="FF0000"/>
            <w:sz w:val="18"/>
            <w:szCs w:val="18"/>
          </w:rPr>
          <w:t xml:space="preserve"> vrátane uvedenia dôvodu krátenia výdavkov a odôvodnenia výšky krátenia výdavkov. </w:t>
        </w:r>
        <w:r w:rsidR="00F679BC" w:rsidRPr="008D2A07">
          <w:rPr>
            <w:b/>
            <w:color w:val="FF0000"/>
            <w:sz w:val="18"/>
            <w:szCs w:val="18"/>
          </w:rPr>
          <w:t>Dôvod krátenia</w:t>
        </w:r>
        <w:r w:rsidR="00F679BC">
          <w:rPr>
            <w:color w:val="FF0000"/>
            <w:sz w:val="18"/>
            <w:szCs w:val="18"/>
          </w:rPr>
          <w:t xml:space="preserve"> výdavkov znamená uvedenie konkrétnych podmienok alebo ustanovení výzvy alebo inej riadiacej dokumentácie, ktorá bola pre žiadateľa záväzná podľa výzvy, na základe ktorých došlo ku kráteniu oprávnených výdavkov – napríklad odkaz na konkrétne ustanovenie príručky k oprávnenosti výdavkov v spojení s výzvou ako dôvodu vecnej neoprávnenosti určitého výdavku. </w:t>
        </w:r>
        <w:commentRangeStart w:id="56"/>
        <w:r w:rsidR="00F679BC" w:rsidRPr="008D2A07">
          <w:rPr>
            <w:b/>
            <w:color w:val="FF0000"/>
            <w:sz w:val="18"/>
            <w:szCs w:val="18"/>
          </w:rPr>
          <w:t>Výška krátenia</w:t>
        </w:r>
        <w:r w:rsidR="00F679BC">
          <w:rPr>
            <w:color w:val="FF0000"/>
            <w:sz w:val="18"/>
            <w:szCs w:val="18"/>
          </w:rPr>
          <w:t xml:space="preserve"> </w:t>
        </w:r>
        <w:commentRangeEnd w:id="56"/>
        <w:r w:rsidR="007A0042">
          <w:rPr>
            <w:rStyle w:val="Odkaznakomentr"/>
          </w:rPr>
          <w:commentReference w:id="56"/>
        </w:r>
        <w:r w:rsidR="00F679BC">
          <w:rPr>
            <w:color w:val="FF0000"/>
            <w:sz w:val="18"/>
            <w:szCs w:val="18"/>
          </w:rPr>
          <w:t xml:space="preserve">výdavkov nadväzuje na dôvod krátenia a zvyčajne vychádza z výsledkov odborného hodnotenia. Vo výsledku musí odôvodnenie krátenia výdavkov ohľadne dôvodu a výšky krátenia jasne a zrozumiteľne odpovedať na dve otázky – na základe čoho došlo ku kráteniu a prečo v danej výške. Kvalita odôvodnenia rozhodnutia poskytovateľa je </w:t>
        </w:r>
        <w:r w:rsidR="00757A63">
          <w:rPr>
            <w:color w:val="FF0000"/>
            <w:sz w:val="18"/>
            <w:szCs w:val="18"/>
          </w:rPr>
          <w:t>z</w:t>
        </w:r>
        <w:r w:rsidR="00F679BC">
          <w:rPr>
            <w:color w:val="FF0000"/>
            <w:sz w:val="18"/>
            <w:szCs w:val="18"/>
          </w:rPr>
          <w:t>ásadná pre rozhodnutie štatutárneho orgánu poskytovateľa v druhom stupni, ak dôjde k podaniu opravného prostriedku.</w:t>
        </w:r>
        <w:r>
          <w:rPr>
            <w:color w:val="FF0000"/>
            <w:sz w:val="18"/>
            <w:szCs w:val="18"/>
          </w:rPr>
          <w:t>)</w:t>
        </w:r>
        <w:r>
          <w:t>.</w:t>
        </w:r>
      </w:ins>
      <w:r>
        <w:t xml:space="preserve">  </w:t>
      </w:r>
    </w:p>
    <w:p w14:paraId="5D15E550" w14:textId="627A1F87" w:rsidR="006C4052" w:rsidRDefault="006C4052" w:rsidP="006C4052">
      <w:pPr>
        <w:spacing w:before="240"/>
        <w:ind w:firstLine="708"/>
        <w:jc w:val="both"/>
      </w:pPr>
      <w:r>
        <w:t>V súlade s ustanovením § 25 ods. 2 zákona o príspevku z EŠIF právny nárok na</w:t>
      </w:r>
      <w:r w:rsidR="004015B6">
        <w:t> </w:t>
      </w:r>
      <w:r>
        <w:t xml:space="preserve">poskytnutie príspevku vzniká nadobudnutím účinnosti zmluvy o poskytnutí nenávratného finančného príspevku. Poskytnutie príspevku na základe zmluvy </w:t>
      </w:r>
      <w:r w:rsidR="00C45EE0">
        <w:t xml:space="preserve">o poskytnutí nenávratného finančného príspevku </w:t>
      </w:r>
      <w:r>
        <w:t xml:space="preserve">je viazané na splnenie podmienok </w:t>
      </w:r>
      <w:r w:rsidR="00745028">
        <w:t xml:space="preserve">ustanovených </w:t>
      </w:r>
      <w:r>
        <w:t>v</w:t>
      </w:r>
      <w:r w:rsidR="00136D42">
        <w:t> </w:t>
      </w:r>
      <w:r>
        <w:t>zmluve</w:t>
      </w:r>
      <w:r w:rsidR="00136D42">
        <w:t xml:space="preserve"> o poskytnutí nenávratného finančného príspevku</w:t>
      </w:r>
      <w:r>
        <w:t>.</w:t>
      </w:r>
    </w:p>
    <w:p w14:paraId="2C0B044E" w14:textId="33031EE3" w:rsidR="006C4052" w:rsidRDefault="006C4052" w:rsidP="006C4052">
      <w:pPr>
        <w:spacing w:before="240"/>
        <w:jc w:val="both"/>
      </w:pPr>
      <w:r>
        <w:rPr>
          <w:b/>
        </w:rPr>
        <w:t xml:space="preserve">Poučenie o opravnom prostriedku: </w:t>
      </w:r>
      <w:r>
        <w:t xml:space="preserve">Proti tomuto rozhodnutiu je v súlade s § 22 zákona </w:t>
      </w:r>
      <w:r>
        <w:br/>
        <w:t xml:space="preserve">o príspevku z EŠIF možné podať odvolanie. Žiadateľ môže podať odvolanie písomne riadiacemu orgánu do 10 pracovných dní odo dňa doručenia tohto rozhodnutia. V odvolaní sa okrem identifikačných náležitostí (§ 22 ods. 5 písm. a) a b) zákona o príspevku z EŠIF) musí </w:t>
      </w:r>
      <w:r>
        <w:lastRenderedPageBreak/>
        <w:t>uviesť, proti ktorému rozhodnutiu odvolanie smeruje, akej veci sa odvolanie týka a dôvody podania odvolania, čo odvolaním žiadateľ navrhuje a dátum podania a podpis osoby podávajúcej odvolanie.</w:t>
      </w:r>
    </w:p>
    <w:p w14:paraId="3DB100CC" w14:textId="20BBDF52" w:rsidR="006C4052" w:rsidRDefault="006C4052" w:rsidP="006C4052">
      <w:pPr>
        <w:spacing w:before="240"/>
        <w:jc w:val="both"/>
      </w:pPr>
      <w:r>
        <w:t>Žiadateľ je oprávnený</w:t>
      </w:r>
      <w:r w:rsidR="00B26F00">
        <w:t xml:space="preserve"> po nadobudnutí právoplatnosti tohto rozhodnutia</w:t>
      </w:r>
      <w:r>
        <w:t xml:space="preserve"> podať podnet na</w:t>
      </w:r>
      <w:r w:rsidR="009250CC">
        <w:t> </w:t>
      </w:r>
      <w:r>
        <w:t xml:space="preserve">preskúmanie rozhodnutia mimo odvolacieho konania </w:t>
      </w:r>
      <w:ins w:id="57" w:author="Autor">
        <w:r w:rsidR="00F679BC">
          <w:t xml:space="preserve">(ďalej ako „podnet“) </w:t>
        </w:r>
      </w:ins>
      <w:r>
        <w:t>v súlade s podmienkami uvedenými v</w:t>
      </w:r>
      <w:r w:rsidR="009250CC">
        <w:t> </w:t>
      </w:r>
      <w:r>
        <w:t xml:space="preserve">§ 24 </w:t>
      </w:r>
      <w:ins w:id="58" w:author="Autor">
        <w:r w:rsidR="008607EB" w:rsidRPr="008607EB">
          <w:t xml:space="preserve">odsek 2 a 3 </w:t>
        </w:r>
      </w:ins>
      <w:r>
        <w:t>zákona o príspevku z EŠIF</w:t>
      </w:r>
      <w:ins w:id="59" w:author="Autor">
        <w:r>
          <w:t>.</w:t>
        </w:r>
        <w:r w:rsidR="00F679BC">
          <w:t xml:space="preserve"> Žiadateľ môže podať podnet písomne riadiacemu orgánu, ktorý preskúmavané rozhodnutie vydal. Rozhodnutie o schválení žiadosti môže byť preskúmané mimo odvolacieho konania do zaslania návrhu na uzavretie zmluvy</w:t>
        </w:r>
      </w:ins>
      <w:r w:rsidR="00F679BC">
        <w:t>.</w:t>
      </w:r>
    </w:p>
    <w:p w14:paraId="4A78717E" w14:textId="77777777" w:rsidR="006C4052" w:rsidRDefault="006C4052" w:rsidP="006C4052">
      <w:pPr>
        <w:spacing w:before="240"/>
        <w:jc w:val="both"/>
      </w:pPr>
      <w:r>
        <w:t>Toto rozhodnutie je preskúmateľné súdom.</w:t>
      </w:r>
    </w:p>
    <w:p w14:paraId="16E995A6" w14:textId="77777777" w:rsidR="00262349" w:rsidRDefault="00262349" w:rsidP="00262349">
      <w:pPr>
        <w:spacing w:before="240"/>
        <w:jc w:val="both"/>
        <w:rPr>
          <w:color w:val="FF0000"/>
          <w:sz w:val="20"/>
          <w:szCs w:val="20"/>
        </w:rPr>
      </w:pPr>
    </w:p>
    <w:p w14:paraId="7E1820F3" w14:textId="77777777" w:rsidR="00262349" w:rsidRDefault="00262349" w:rsidP="00262349">
      <w:pPr>
        <w:spacing w:before="240"/>
        <w:jc w:val="both"/>
        <w:rPr>
          <w:color w:val="FF0000"/>
          <w:sz w:val="20"/>
          <w:szCs w:val="20"/>
        </w:rPr>
      </w:pPr>
    </w:p>
    <w:p w14:paraId="59FBFB67" w14:textId="5127C56F" w:rsidR="00262349" w:rsidRDefault="00262349" w:rsidP="00262349">
      <w:pPr>
        <w:spacing w:before="240"/>
        <w:jc w:val="both"/>
      </w:pPr>
      <w:r w:rsidRPr="00AD0FDB">
        <w:rPr>
          <w:color w:val="FF0000"/>
          <w:sz w:val="20"/>
          <w:szCs w:val="20"/>
        </w:rPr>
        <w:t>Pozn. Alternatíva č. 1</w:t>
      </w:r>
      <w:r>
        <w:t xml:space="preserve"> </w:t>
      </w:r>
      <w:r>
        <w:rPr>
          <w:color w:val="FF0000"/>
          <w:sz w:val="20"/>
          <w:szCs w:val="20"/>
        </w:rPr>
        <w:t xml:space="preserve"> v prípade </w:t>
      </w:r>
      <w:del w:id="60" w:author="Autor">
        <w:r>
          <w:rPr>
            <w:color w:val="FF0000"/>
            <w:sz w:val="20"/>
            <w:szCs w:val="20"/>
          </w:rPr>
          <w:delText xml:space="preserve">písomného vyhotovenia </w:delText>
        </w:r>
      </w:del>
      <w:r>
        <w:rPr>
          <w:color w:val="FF0000"/>
          <w:sz w:val="20"/>
          <w:szCs w:val="20"/>
        </w:rPr>
        <w:t>rozhodnutia</w:t>
      </w:r>
      <w:ins w:id="61" w:author="Autor">
        <w:r w:rsidR="00F679BC">
          <w:rPr>
            <w:color w:val="FF0000"/>
            <w:sz w:val="20"/>
            <w:szCs w:val="20"/>
          </w:rPr>
          <w:t xml:space="preserve"> v listinnej podobe</w:t>
        </w:r>
      </w:ins>
      <w:r>
        <w:rPr>
          <w:color w:val="FF0000"/>
          <w:sz w:val="20"/>
          <w:szCs w:val="20"/>
        </w:rPr>
        <w:t>:</w:t>
      </w:r>
    </w:p>
    <w:p w14:paraId="729547BF" w14:textId="77777777" w:rsidR="00262349" w:rsidRDefault="00262349" w:rsidP="006C4052">
      <w:pPr>
        <w:spacing w:before="240"/>
        <w:jc w:val="both"/>
      </w:pPr>
    </w:p>
    <w:p w14:paraId="09A6D162" w14:textId="2A17EABE" w:rsidR="006C4052" w:rsidRDefault="006C4052" w:rsidP="006C4052">
      <w:pPr>
        <w:spacing w:before="240"/>
        <w:jc w:val="both"/>
      </w:pPr>
      <w:r>
        <w:t>V............., dňa........................</w:t>
      </w:r>
    </w:p>
    <w:p w14:paraId="5FBB5193" w14:textId="77777777" w:rsidR="006C4052" w:rsidRDefault="006C4052" w:rsidP="006C4052">
      <w:pPr>
        <w:spacing w:before="240"/>
        <w:jc w:val="both"/>
      </w:pPr>
      <w:r>
        <w:t xml:space="preserve">                                                                                      ..............................................</w:t>
      </w:r>
    </w:p>
    <w:p w14:paraId="30355E5A" w14:textId="77777777" w:rsidR="006C4052" w:rsidRDefault="006C4052" w:rsidP="006C4052">
      <w:pPr>
        <w:jc w:val="both"/>
      </w:pPr>
      <w:r>
        <w:t xml:space="preserve">                                                        (meno, priezvisko, funkcia a podpis oprávnenej osoby RO)</w:t>
      </w:r>
    </w:p>
    <w:p w14:paraId="6246B6CC" w14:textId="78D38D15" w:rsidR="007E73FB" w:rsidRDefault="006C4052" w:rsidP="001C6A00">
      <w:r>
        <w:t xml:space="preserve">                                                                                      (odtlačok úradnej pečiatky)</w:t>
      </w:r>
    </w:p>
    <w:p w14:paraId="66D84C3F" w14:textId="28E7ABF6" w:rsidR="00262349" w:rsidRDefault="00262349" w:rsidP="001C6A00"/>
    <w:p w14:paraId="6C321A8C" w14:textId="77777777" w:rsidR="00262349" w:rsidRDefault="00262349" w:rsidP="00262349">
      <w:pPr>
        <w:spacing w:before="240"/>
        <w:jc w:val="both"/>
        <w:rPr>
          <w:color w:val="FF0000"/>
          <w:sz w:val="20"/>
          <w:szCs w:val="20"/>
        </w:rPr>
      </w:pPr>
      <w:r>
        <w:rPr>
          <w:color w:val="FF0000"/>
          <w:sz w:val="20"/>
          <w:szCs w:val="20"/>
        </w:rPr>
        <w:t>Pozn. Alternatíva č. 2 v prípade rozhodnutia vydávaného elektronicky:</w:t>
      </w:r>
    </w:p>
    <w:p w14:paraId="4115AA91" w14:textId="7DCE15C7" w:rsidR="00F679BC" w:rsidRDefault="00F679BC" w:rsidP="00712776">
      <w:pPr>
        <w:spacing w:before="240"/>
        <w:jc w:val="both"/>
        <w:rPr>
          <w:ins w:id="62" w:author="Autor"/>
        </w:rPr>
      </w:pPr>
      <w:ins w:id="63" w:author="Autor">
        <w:r w:rsidRPr="00061D1C">
          <w:rPr>
            <w:szCs w:val="24"/>
          </w:rPr>
          <w:t xml:space="preserve">V ........................., za dátum vydania rozhodnutia sa považuje dátum vyplývajúci z kvalifikovanej elektronickej časovej pečiatky pripojenej k autorizácii oprávnenou osobou podľa </w:t>
        </w:r>
        <w:r w:rsidRPr="0003066D">
          <w:rPr>
            <w:szCs w:val="24"/>
          </w:rPr>
          <w:t>zákona č.</w:t>
        </w:r>
      </w:ins>
      <w:moveToRangeStart w:id="64" w:author="Autor" w:name="move70340033"/>
      <w:moveTo w:id="65" w:author="Autor">
        <w:r w:rsidRPr="000518CF">
          <w:t xml:space="preserve"> 305/2013 Z. z. o elektronickej podobe výkonu pôsobnosti orgánov verejnej moci a o zmene a doplnení niektorých zákonov (zákon</w:t>
        </w:r>
      </w:moveTo>
      <w:moveToRangeEnd w:id="64"/>
      <w:del w:id="66" w:author="Autor">
        <w:r w:rsidR="00712776">
          <w:delText xml:space="preserve">      </w:delText>
        </w:r>
      </w:del>
      <w:ins w:id="67" w:author="Autor">
        <w:r w:rsidRPr="0003066D">
          <w:rPr>
            <w:szCs w:val="24"/>
          </w:rPr>
          <w:t xml:space="preserve"> o e-Governmente) v znení neskorších predpisov</w:t>
        </w:r>
        <w:r>
          <w:rPr>
            <w:szCs w:val="24"/>
          </w:rPr>
          <w:t xml:space="preserve"> (ďalej ako „zákon o e-Governmente“)</w:t>
        </w:r>
        <w:r w:rsidR="00712776">
          <w:t xml:space="preserve">    </w:t>
        </w:r>
      </w:ins>
    </w:p>
    <w:p w14:paraId="40A5E3E9" w14:textId="77777777" w:rsidR="00F679BC" w:rsidRDefault="00F679BC" w:rsidP="00712776">
      <w:pPr>
        <w:spacing w:before="240"/>
        <w:jc w:val="both"/>
        <w:rPr>
          <w:ins w:id="68" w:author="Autor"/>
        </w:rPr>
      </w:pPr>
    </w:p>
    <w:p w14:paraId="4F34997F" w14:textId="37E3FE77" w:rsidR="00712776" w:rsidRDefault="00712776" w:rsidP="00712776">
      <w:pPr>
        <w:spacing w:before="240"/>
        <w:jc w:val="both"/>
      </w:pPr>
      <w:r>
        <w:t xml:space="preserve">                                                                                   ..............................................</w:t>
      </w:r>
    </w:p>
    <w:p w14:paraId="2FF174A7" w14:textId="47215259" w:rsidR="00712776" w:rsidRDefault="00712776" w:rsidP="00712776">
      <w:pPr>
        <w:jc w:val="both"/>
      </w:pPr>
      <w:r>
        <w:t xml:space="preserve">                                                        (meno, priezvisko</w:t>
      </w:r>
      <w:r w:rsidR="007F73BA">
        <w:t xml:space="preserve"> a</w:t>
      </w:r>
      <w:r>
        <w:t xml:space="preserve"> funkcia oprávnenej osoby RO)</w:t>
      </w:r>
    </w:p>
    <w:p w14:paraId="6774FC9A" w14:textId="77777777" w:rsidR="00712776" w:rsidRDefault="00712776" w:rsidP="00262349">
      <w:pPr>
        <w:pStyle w:val="Default"/>
        <w:rPr>
          <w:color w:val="auto"/>
        </w:rPr>
      </w:pPr>
    </w:p>
    <w:p w14:paraId="4E2696AF" w14:textId="77777777" w:rsidR="00712776" w:rsidRDefault="00712776" w:rsidP="00262349">
      <w:pPr>
        <w:pStyle w:val="Default"/>
        <w:rPr>
          <w:color w:val="auto"/>
        </w:rPr>
      </w:pPr>
    </w:p>
    <w:p w14:paraId="554704FF" w14:textId="77777777" w:rsidR="00712776" w:rsidRDefault="00712776" w:rsidP="00262349">
      <w:pPr>
        <w:pStyle w:val="Default"/>
        <w:rPr>
          <w:color w:val="auto"/>
        </w:rPr>
      </w:pPr>
    </w:p>
    <w:p w14:paraId="5ABCCAAA" w14:textId="1265349D" w:rsidR="00262349" w:rsidRPr="000518CF" w:rsidRDefault="00262349">
      <w:pPr>
        <w:rPr>
          <w:b/>
          <w:rPrChange w:id="69" w:author="Autor">
            <w:rPr>
              <w:color w:val="auto"/>
              <w:sz w:val="23"/>
              <w:vertAlign w:val="superscript"/>
            </w:rPr>
          </w:rPrChange>
        </w:rPr>
        <w:pPrChange w:id="70" w:author="Autor">
          <w:pPr>
            <w:pStyle w:val="Default"/>
            <w:jc w:val="both"/>
          </w:pPr>
        </w:pPrChange>
      </w:pPr>
      <w:r w:rsidRPr="000518CF">
        <w:t xml:space="preserve">(podpísané elektronicky </w:t>
      </w:r>
      <w:del w:id="71" w:author="Autor">
        <w:r>
          <w:delText>v súlade so zákonom č.</w:delText>
        </w:r>
      </w:del>
      <w:ins w:id="72" w:author="Autor">
        <w:r w:rsidR="007103D1">
          <w:t xml:space="preserve">podľa </w:t>
        </w:r>
        <w:r>
          <w:t>zákon</w:t>
        </w:r>
        <w:r w:rsidR="007103D1">
          <w:t>a</w:t>
        </w:r>
      </w:ins>
      <w:moveFromRangeStart w:id="73" w:author="Autor" w:name="move70340034"/>
      <w:moveFrom w:id="74" w:author="Autor">
        <w:r w:rsidR="005121D3" w:rsidRPr="000518CF">
          <w:t xml:space="preserve"> 305/2013 Z. z. o elektronickej podobe výkonu pôsobnosti orgánov verejnej moci a o zmene a doplnení niektorých zákonov (zákon</w:t>
        </w:r>
      </w:moveFrom>
      <w:moveFromRangeEnd w:id="73"/>
      <w:r w:rsidRPr="00AB2721">
        <w:t xml:space="preserve"> o e-Governmente)</w:t>
      </w:r>
      <w:r w:rsidRPr="000518CF">
        <w:rPr>
          <w:sz w:val="23"/>
          <w:vertAlign w:val="superscript"/>
          <w:rPrChange w:id="75" w:author="Autor">
            <w:rPr/>
          </w:rPrChange>
        </w:rPr>
        <w:t xml:space="preserve"> </w:t>
      </w:r>
      <w:del w:id="76" w:author="Autor">
        <w:r>
          <w:delText>v znení neskorších predpisov)</w:delText>
        </w:r>
        <w:r>
          <w:rPr>
            <w:sz w:val="23"/>
            <w:szCs w:val="23"/>
            <w:vertAlign w:val="superscript"/>
          </w:rPr>
          <w:delText xml:space="preserve"> </w:delText>
        </w:r>
      </w:del>
    </w:p>
    <w:p w14:paraId="4FA01D50" w14:textId="77777777" w:rsidR="00262349" w:rsidRDefault="00262349" w:rsidP="00262349">
      <w:pPr>
        <w:rPr>
          <w:del w:id="77" w:author="Autor"/>
          <w:color w:val="1F497D"/>
          <w:sz w:val="22"/>
        </w:rPr>
      </w:pPr>
    </w:p>
    <w:p w14:paraId="4C915B55" w14:textId="77777777" w:rsidR="00262349" w:rsidRDefault="00262349" w:rsidP="00262349">
      <w:pPr>
        <w:spacing w:before="240"/>
        <w:jc w:val="both"/>
        <w:rPr>
          <w:del w:id="78" w:author="Autor"/>
        </w:rPr>
      </w:pPr>
    </w:p>
    <w:p w14:paraId="7F699A7A" w14:textId="77777777" w:rsidR="00262349" w:rsidRDefault="00262349" w:rsidP="00262349">
      <w:pPr>
        <w:rPr>
          <w:del w:id="79" w:author="Autor"/>
        </w:rPr>
      </w:pPr>
    </w:p>
    <w:p w14:paraId="115828EB" w14:textId="77777777" w:rsidR="00262349" w:rsidRPr="001C6A00" w:rsidRDefault="00262349" w:rsidP="001C6A00">
      <w:pPr>
        <w:rPr>
          <w:del w:id="80" w:author="Autor"/>
          <w:b/>
        </w:rPr>
      </w:pPr>
    </w:p>
    <w:p w14:paraId="4DDF8D8B" w14:textId="77777777" w:rsidR="00EF3EDE" w:rsidRPr="00EF3EDE" w:rsidRDefault="00EF3EDE" w:rsidP="004015B6">
      <w:pPr>
        <w:pageBreakBefore/>
        <w:pBdr>
          <w:bottom w:val="single" w:sz="12" w:space="1" w:color="auto"/>
        </w:pBdr>
        <w:spacing w:after="0"/>
        <w:rPr>
          <w:b/>
          <w:i/>
        </w:rPr>
      </w:pPr>
      <w:r w:rsidRPr="00EF3EDE">
        <w:rPr>
          <w:i/>
        </w:rPr>
        <w:lastRenderedPageBreak/>
        <w:t>Rozhodnutie o schválení ŽoNFP – bez určenia podmienok</w:t>
      </w:r>
    </w:p>
    <w:p w14:paraId="1445FABF" w14:textId="77777777" w:rsidR="00EF3EDE" w:rsidRDefault="00EF3EDE" w:rsidP="00EF3EDE">
      <w:pPr>
        <w:pBdr>
          <w:bottom w:val="single" w:sz="12" w:space="1" w:color="auto"/>
        </w:pBdr>
        <w:spacing w:after="0"/>
        <w:jc w:val="center"/>
        <w:rPr>
          <w:b/>
        </w:rPr>
      </w:pPr>
    </w:p>
    <w:p w14:paraId="5BB11E6B" w14:textId="77777777" w:rsidR="00EF3EDE" w:rsidRPr="00675262" w:rsidRDefault="00EF3EDE" w:rsidP="00EF3EDE">
      <w:pPr>
        <w:pBdr>
          <w:bottom w:val="single" w:sz="12" w:space="1" w:color="auto"/>
        </w:pBdr>
        <w:spacing w:after="0"/>
        <w:jc w:val="center"/>
        <w:rPr>
          <w:b/>
        </w:rPr>
      </w:pPr>
      <w:r w:rsidRPr="00675262">
        <w:rPr>
          <w:b/>
        </w:rPr>
        <w:t xml:space="preserve">Identifikácia riadiaceho orgánu </w:t>
      </w:r>
    </w:p>
    <w:p w14:paraId="34E8CF14" w14:textId="77777777" w:rsidR="00EF3EDE" w:rsidRPr="00675262" w:rsidRDefault="00EF3EDE" w:rsidP="00EF3EDE">
      <w:pPr>
        <w:pBdr>
          <w:bottom w:val="single" w:sz="12" w:space="1" w:color="auto"/>
        </w:pBdr>
        <w:jc w:val="center"/>
        <w:rPr>
          <w:b/>
        </w:rPr>
      </w:pPr>
      <w:r w:rsidRPr="00675262">
        <w:rPr>
          <w:b/>
        </w:rPr>
        <w:t>(označenie orgánu, ktorý rozhodnutie vydal)</w:t>
      </w:r>
    </w:p>
    <w:p w14:paraId="625D14CB" w14:textId="77777777" w:rsidR="00EF3EDE" w:rsidRDefault="00EF3EDE" w:rsidP="00EF3EDE"/>
    <w:p w14:paraId="628AB4D4" w14:textId="77777777" w:rsidR="006C4052" w:rsidRDefault="006C4052" w:rsidP="006C4052">
      <w:pPr>
        <w:jc w:val="center"/>
        <w:rPr>
          <w:rFonts w:eastAsia="Times New Roman"/>
          <w:b/>
        </w:rPr>
      </w:pPr>
      <w:r>
        <w:rPr>
          <w:b/>
        </w:rPr>
        <w:t>ROZHODNUTIE</w:t>
      </w:r>
    </w:p>
    <w:p w14:paraId="7E481116" w14:textId="53A3F064" w:rsidR="006C4052" w:rsidRDefault="006C4052" w:rsidP="006C4052">
      <w:pPr>
        <w:jc w:val="center"/>
        <w:rPr>
          <w:b/>
        </w:rPr>
      </w:pPr>
      <w:r>
        <w:rPr>
          <w:b/>
        </w:rPr>
        <w:t>O SCHVÁLENÍ ŽIADOSTI O POSKYTNUTIE NENÁVRATNÉHO FINANČN</w:t>
      </w:r>
      <w:r w:rsidR="004015B6">
        <w:rPr>
          <w:b/>
        </w:rPr>
        <w:t>ÉHO</w:t>
      </w:r>
      <w:r>
        <w:rPr>
          <w:b/>
        </w:rPr>
        <w:t xml:space="preserve"> PRÍSPEVK</w:t>
      </w:r>
      <w:r w:rsidR="004015B6">
        <w:rPr>
          <w:b/>
        </w:rPr>
        <w:t>U</w:t>
      </w:r>
    </w:p>
    <w:p w14:paraId="3048E7A6" w14:textId="02185B7C" w:rsidR="00EF3EDE" w:rsidRPr="008C1C29" w:rsidRDefault="006C4052" w:rsidP="006C4052">
      <w:pPr>
        <w:jc w:val="both"/>
      </w:pPr>
      <w:r>
        <w:t>Riadiaci orgán (........identifikácia RO) na základe výsledkov konania o  žiadosti o poskytnutie nenávratného finančného príspevk</w:t>
      </w:r>
      <w:r w:rsidR="00136D42">
        <w: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Change w:id="81" w:author="Autor">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PrChange>
      </w:tblPr>
      <w:tblGrid>
        <w:gridCol w:w="4606"/>
        <w:gridCol w:w="4606"/>
        <w:tblGridChange w:id="82">
          <w:tblGrid>
            <w:gridCol w:w="4606"/>
            <w:gridCol w:w="4606"/>
          </w:tblGrid>
        </w:tblGridChange>
      </w:tblGrid>
      <w:tr w:rsidR="00EF3EDE" w:rsidRPr="001341AE" w14:paraId="742D38F2" w14:textId="77777777" w:rsidTr="000518CF">
        <w:trPr>
          <w:trHeight w:val="691"/>
          <w:trPrChange w:id="83" w:author="Autor">
            <w:trPr>
              <w:trHeight w:val="691"/>
            </w:trPr>
          </w:trPrChange>
        </w:trPr>
        <w:tc>
          <w:tcPr>
            <w:tcW w:w="4606" w:type="dxa"/>
            <w:shd w:val="clear" w:color="auto" w:fill="CCC0D9"/>
            <w:vAlign w:val="center"/>
            <w:tcPrChange w:id="84" w:author="Autor">
              <w:tcPr>
                <w:tcW w:w="4606" w:type="dxa"/>
                <w:shd w:val="clear" w:color="auto" w:fill="CCC0D9"/>
                <w:vAlign w:val="center"/>
              </w:tcPr>
            </w:tcPrChange>
          </w:tcPr>
          <w:p w14:paraId="77EBA48B" w14:textId="77777777" w:rsidR="00EF3EDE" w:rsidRPr="001341AE" w:rsidRDefault="00EF3EDE" w:rsidP="001C6A00">
            <w:pPr>
              <w:spacing w:after="0" w:line="240" w:lineRule="auto"/>
              <w:jc w:val="center"/>
              <w:rPr>
                <w:b/>
              </w:rPr>
            </w:pPr>
            <w:r w:rsidRPr="001C6A00">
              <w:rPr>
                <w:b/>
                <w:sz w:val="22"/>
              </w:rPr>
              <w:t>Identifikácia žiadateľa (ďalej len ,,žiadateľ“)</w:t>
            </w:r>
          </w:p>
        </w:tc>
        <w:tc>
          <w:tcPr>
            <w:tcW w:w="4606" w:type="dxa"/>
            <w:tcPrChange w:id="85" w:author="Autor">
              <w:tcPr>
                <w:tcW w:w="4606" w:type="dxa"/>
              </w:tcPr>
            </w:tcPrChange>
          </w:tcPr>
          <w:p w14:paraId="26144F26" w14:textId="77777777" w:rsidR="00EF3EDE" w:rsidRPr="001341AE" w:rsidRDefault="00EF3EDE" w:rsidP="001C6A00">
            <w:pPr>
              <w:spacing w:after="0" w:line="240" w:lineRule="auto"/>
              <w:jc w:val="both"/>
            </w:pPr>
          </w:p>
        </w:tc>
      </w:tr>
      <w:tr w:rsidR="00EF3EDE" w:rsidRPr="001341AE" w14:paraId="575D4D27" w14:textId="77777777" w:rsidTr="000518CF">
        <w:trPr>
          <w:trHeight w:val="857"/>
          <w:trPrChange w:id="86" w:author="Autor">
            <w:trPr>
              <w:trHeight w:val="857"/>
            </w:trPr>
          </w:trPrChange>
        </w:trPr>
        <w:tc>
          <w:tcPr>
            <w:tcW w:w="4606" w:type="dxa"/>
            <w:shd w:val="clear" w:color="auto" w:fill="CCC0D9"/>
            <w:vAlign w:val="center"/>
            <w:tcPrChange w:id="87" w:author="Autor">
              <w:tcPr>
                <w:tcW w:w="4606" w:type="dxa"/>
                <w:shd w:val="clear" w:color="auto" w:fill="CCC0D9"/>
                <w:vAlign w:val="center"/>
              </w:tcPr>
            </w:tcPrChange>
          </w:tcPr>
          <w:p w14:paraId="05EE9B72" w14:textId="5A0C4F18" w:rsidR="00EF3EDE" w:rsidRPr="001341AE" w:rsidRDefault="006C4052" w:rsidP="001C6A00">
            <w:pPr>
              <w:spacing w:after="0" w:line="240" w:lineRule="auto"/>
              <w:jc w:val="center"/>
              <w:rPr>
                <w:b/>
              </w:rPr>
            </w:pPr>
            <w:r w:rsidRPr="001C6A00">
              <w:rPr>
                <w:b/>
                <w:sz w:val="22"/>
              </w:rPr>
              <w:t>Kód žiadosti o </w:t>
            </w:r>
            <w:r w:rsidR="004015B6">
              <w:rPr>
                <w:b/>
                <w:sz w:val="22"/>
              </w:rPr>
              <w:t>poskytnutie</w:t>
            </w:r>
            <w:r>
              <w:rPr>
                <w:b/>
                <w:sz w:val="22"/>
              </w:rPr>
              <w:t xml:space="preserve"> </w:t>
            </w:r>
            <w:r w:rsidRPr="001341AE">
              <w:rPr>
                <w:b/>
                <w:sz w:val="22"/>
              </w:rPr>
              <w:t>nenávratn</w:t>
            </w:r>
            <w:r>
              <w:rPr>
                <w:b/>
                <w:sz w:val="22"/>
              </w:rPr>
              <w:t>ého</w:t>
            </w:r>
            <w:r w:rsidRPr="001341AE">
              <w:rPr>
                <w:b/>
                <w:sz w:val="22"/>
              </w:rPr>
              <w:t xml:space="preserve"> finančn</w:t>
            </w:r>
            <w:r>
              <w:rPr>
                <w:b/>
                <w:sz w:val="22"/>
              </w:rPr>
              <w:t>ého</w:t>
            </w:r>
            <w:r w:rsidRPr="001341AE">
              <w:rPr>
                <w:b/>
                <w:sz w:val="22"/>
              </w:rPr>
              <w:t xml:space="preserve"> príspevk</w:t>
            </w:r>
            <w:r>
              <w:rPr>
                <w:b/>
                <w:sz w:val="22"/>
              </w:rPr>
              <w:t>u</w:t>
            </w:r>
            <w:r w:rsidRPr="001C6A00">
              <w:rPr>
                <w:b/>
                <w:sz w:val="22"/>
              </w:rPr>
              <w:t xml:space="preserve"> (ďalej len ,,žiadosť“)</w:t>
            </w:r>
          </w:p>
        </w:tc>
        <w:tc>
          <w:tcPr>
            <w:tcW w:w="4606" w:type="dxa"/>
            <w:tcPrChange w:id="88" w:author="Autor">
              <w:tcPr>
                <w:tcW w:w="4606" w:type="dxa"/>
              </w:tcPr>
            </w:tcPrChange>
          </w:tcPr>
          <w:p w14:paraId="2DCE1DE3" w14:textId="77777777" w:rsidR="00EF3EDE" w:rsidRPr="001341AE" w:rsidRDefault="00EF3EDE" w:rsidP="001C6A00">
            <w:pPr>
              <w:spacing w:after="0" w:line="240" w:lineRule="auto"/>
              <w:jc w:val="both"/>
            </w:pPr>
          </w:p>
        </w:tc>
      </w:tr>
      <w:tr w:rsidR="00EF3EDE" w:rsidRPr="001341AE" w14:paraId="51F5D95B" w14:textId="77777777" w:rsidTr="000518CF">
        <w:trPr>
          <w:trHeight w:val="686"/>
          <w:trPrChange w:id="89" w:author="Autor">
            <w:trPr>
              <w:trHeight w:val="686"/>
            </w:trPr>
          </w:trPrChange>
        </w:trPr>
        <w:tc>
          <w:tcPr>
            <w:tcW w:w="4606" w:type="dxa"/>
            <w:shd w:val="clear" w:color="auto" w:fill="CCC0D9"/>
            <w:vAlign w:val="center"/>
            <w:tcPrChange w:id="90" w:author="Autor">
              <w:tcPr>
                <w:tcW w:w="4606" w:type="dxa"/>
                <w:shd w:val="clear" w:color="auto" w:fill="CCC0D9"/>
                <w:vAlign w:val="center"/>
              </w:tcPr>
            </w:tcPrChange>
          </w:tcPr>
          <w:p w14:paraId="3165BA25" w14:textId="77777777" w:rsidR="00EF3EDE" w:rsidRPr="001341AE" w:rsidRDefault="00EF3EDE" w:rsidP="001C6A00">
            <w:pPr>
              <w:spacing w:after="0" w:line="240" w:lineRule="auto"/>
              <w:jc w:val="center"/>
              <w:rPr>
                <w:b/>
              </w:rPr>
            </w:pPr>
            <w:r w:rsidRPr="001C6A00">
              <w:rPr>
                <w:b/>
                <w:sz w:val="22"/>
              </w:rPr>
              <w:t>Kód výzvy/vyzvania</w:t>
            </w:r>
            <w:r>
              <w:rPr>
                <w:b/>
                <w:sz w:val="22"/>
              </w:rPr>
              <w:br/>
              <w:t>(ďalej len „výzva“)</w:t>
            </w:r>
          </w:p>
        </w:tc>
        <w:tc>
          <w:tcPr>
            <w:tcW w:w="4606" w:type="dxa"/>
            <w:tcPrChange w:id="91" w:author="Autor">
              <w:tcPr>
                <w:tcW w:w="4606" w:type="dxa"/>
              </w:tcPr>
            </w:tcPrChange>
          </w:tcPr>
          <w:p w14:paraId="26A2E347" w14:textId="77777777" w:rsidR="00EF3EDE" w:rsidRPr="001341AE" w:rsidRDefault="00EF3EDE" w:rsidP="001C6A00">
            <w:pPr>
              <w:spacing w:after="0" w:line="240" w:lineRule="auto"/>
              <w:jc w:val="both"/>
            </w:pPr>
          </w:p>
        </w:tc>
      </w:tr>
    </w:tbl>
    <w:p w14:paraId="0C9B4081" w14:textId="22F2F539" w:rsidR="006C4052" w:rsidRDefault="006C4052" w:rsidP="006C4052">
      <w:pPr>
        <w:spacing w:before="240"/>
        <w:jc w:val="both"/>
        <w:rPr>
          <w:rFonts w:eastAsia="Times New Roman"/>
        </w:rPr>
      </w:pPr>
      <w:r>
        <w:t xml:space="preserve">rozhodol tak, že v súlade s § 19 ods. 8 </w:t>
      </w:r>
      <w:r w:rsidR="003621FF" w:rsidRPr="003621FF">
        <w:rPr>
          <w:color w:val="FF0000"/>
          <w:sz w:val="18"/>
          <w:szCs w:val="18"/>
        </w:rPr>
        <w:t>.... pozn. v </w:t>
      </w:r>
      <w:r w:rsidR="003621FF" w:rsidRPr="00952092">
        <w:rPr>
          <w:color w:val="FF0000"/>
          <w:sz w:val="18"/>
          <w:szCs w:val="18"/>
        </w:rPr>
        <w:t xml:space="preserve">čase krízovej situácie nahradiť </w:t>
      </w:r>
      <w:r w:rsidR="003621FF">
        <w:rPr>
          <w:color w:val="FF0000"/>
          <w:sz w:val="18"/>
          <w:szCs w:val="18"/>
        </w:rPr>
        <w:t>„</w:t>
      </w:r>
      <w:r w:rsidR="003621FF" w:rsidRPr="00952092">
        <w:rPr>
          <w:color w:val="FF0000"/>
          <w:sz w:val="18"/>
          <w:szCs w:val="18"/>
        </w:rPr>
        <w:t>§ 19 ods. 8</w:t>
      </w:r>
      <w:r w:rsidR="003621FF">
        <w:rPr>
          <w:color w:val="FF0000"/>
          <w:sz w:val="18"/>
          <w:szCs w:val="18"/>
        </w:rPr>
        <w:t>“</w:t>
      </w:r>
      <w:r w:rsidR="003621FF" w:rsidRPr="00952092">
        <w:rPr>
          <w:color w:val="FF0000"/>
          <w:sz w:val="18"/>
          <w:szCs w:val="18"/>
        </w:rPr>
        <w:t xml:space="preserve"> znením </w:t>
      </w:r>
      <w:commentRangeStart w:id="92"/>
      <w:r w:rsidR="003621FF">
        <w:rPr>
          <w:color w:val="FF0000"/>
          <w:sz w:val="18"/>
          <w:szCs w:val="18"/>
        </w:rPr>
        <w:t>„</w:t>
      </w:r>
      <w:r w:rsidR="003621FF" w:rsidRPr="00952092">
        <w:rPr>
          <w:color w:val="FF0000"/>
          <w:sz w:val="18"/>
          <w:szCs w:val="18"/>
        </w:rPr>
        <w:t>§ 57 ods. 7</w:t>
      </w:r>
      <w:r w:rsidR="004303AC">
        <w:rPr>
          <w:color w:val="FF0000"/>
          <w:sz w:val="18"/>
          <w:szCs w:val="18"/>
        </w:rPr>
        <w:t xml:space="preserve"> </w:t>
      </w:r>
      <w:ins w:id="93" w:author="Autor">
        <w:r w:rsidR="004303AC">
          <w:rPr>
            <w:color w:val="FF0000"/>
            <w:sz w:val="18"/>
            <w:szCs w:val="18"/>
          </w:rPr>
          <w:t>prvá veta</w:t>
        </w:r>
        <w:r w:rsidR="003621FF" w:rsidRPr="00952092">
          <w:rPr>
            <w:color w:val="FF0000"/>
            <w:sz w:val="18"/>
            <w:szCs w:val="18"/>
          </w:rPr>
          <w:t xml:space="preserve"> </w:t>
        </w:r>
        <w:commentRangeEnd w:id="92"/>
        <w:r w:rsidR="00061D1C">
          <w:rPr>
            <w:rStyle w:val="Odkaznakomentr"/>
          </w:rPr>
          <w:commentReference w:id="92"/>
        </w:r>
      </w:ins>
      <w:r w:rsidR="003621FF" w:rsidRPr="00952092">
        <w:rPr>
          <w:color w:val="FF0000"/>
          <w:sz w:val="18"/>
          <w:szCs w:val="18"/>
        </w:rPr>
        <w:t>v spojení s § 19</w:t>
      </w:r>
      <w:ins w:id="94" w:author="Autor">
        <w:r w:rsidR="004303AC">
          <w:rPr>
            <w:color w:val="FF0000"/>
            <w:sz w:val="18"/>
            <w:szCs w:val="18"/>
          </w:rPr>
          <w:t xml:space="preserve"> ods. 10 až 12</w:t>
        </w:r>
      </w:ins>
      <w:r w:rsidR="003621FF">
        <w:rPr>
          <w:color w:val="FF0000"/>
          <w:sz w:val="18"/>
          <w:szCs w:val="18"/>
        </w:rPr>
        <w:t>“</w:t>
      </w:r>
      <w:r w:rsidR="003621FF" w:rsidRPr="00952092">
        <w:rPr>
          <w:color w:val="FF0000"/>
          <w:sz w:val="18"/>
          <w:szCs w:val="18"/>
        </w:rPr>
        <w:t xml:space="preserve"> </w:t>
      </w:r>
      <w:r>
        <w:t>zákona č. 292/2014 Z.</w:t>
      </w:r>
      <w:r w:rsidR="004015B6">
        <w:t xml:space="preserve"> </w:t>
      </w:r>
      <w:r>
        <w:t xml:space="preserve">z. o príspevku poskytovanom z európskych štrukturálnych a investičných fondov a o zmene a doplnení niektorých zákonov v znení neskorších predpisov (ďalej len ,,zákon o príspevku z EŠIF“) žiadosť </w:t>
      </w:r>
    </w:p>
    <w:p w14:paraId="7D5C68E4" w14:textId="77777777" w:rsidR="006C4052" w:rsidRDefault="006C4052" w:rsidP="006C4052">
      <w:pPr>
        <w:spacing w:before="240"/>
        <w:jc w:val="center"/>
        <w:rPr>
          <w:b/>
          <w:sz w:val="28"/>
          <w:szCs w:val="28"/>
        </w:rPr>
      </w:pPr>
      <w:r>
        <w:rPr>
          <w:b/>
          <w:sz w:val="28"/>
          <w:szCs w:val="28"/>
        </w:rPr>
        <w:t>s ch v a ľ u j e</w:t>
      </w:r>
    </w:p>
    <w:p w14:paraId="3A5586BD" w14:textId="77777777" w:rsidR="006C4052" w:rsidRDefault="006C4052" w:rsidP="006C4052">
      <w:pPr>
        <w:spacing w:before="240"/>
        <w:jc w:val="both"/>
      </w:pPr>
      <w:r>
        <w:t>s výškou nenávratného finančného príspevku maximálne ................ EUR (slovom:..............), pričom celkové oprávnené výdavky projektu boli schválené vo výške ................ EUR (slovom:..............).</w:t>
      </w:r>
    </w:p>
    <w:p w14:paraId="7E1EDDDE" w14:textId="6CC3671B" w:rsidR="006C4052" w:rsidRDefault="006C4052" w:rsidP="006C4052">
      <w:pPr>
        <w:spacing w:before="240"/>
        <w:jc w:val="both"/>
      </w:pPr>
      <w:r>
        <w:rPr>
          <w:b/>
        </w:rPr>
        <w:t>Odôvodnenie:</w:t>
      </w:r>
      <w:r>
        <w:t xml:space="preserve"> </w:t>
      </w:r>
      <w:r>
        <w:rPr>
          <w:color w:val="FF0000"/>
          <w:sz w:val="18"/>
          <w:szCs w:val="18"/>
        </w:rPr>
        <w:t>..........Pozn. Identifikácia riadiaceho orgánu</w:t>
      </w:r>
      <w:r>
        <w:t xml:space="preserve"> ako riadiaci orgán pre operačný program.... v rámci konania o žiadosti overil splnenie podmienok poskytnutia príspevku a dospel k záveru, že žiadosť podľa jej obsahu (vrátane príloh) splnila všetky podmienky poskytnutia príspevku tak, ako boli stanovené vo výzve, na základe čoho žiadosť schválil. Uvedené overenie splnenia podmienok poskytovania príspevku nelimituje poskytovateľa alebo iný orgán oprávnený na</w:t>
      </w:r>
      <w:r w:rsidR="009250CC">
        <w:t> </w:t>
      </w:r>
      <w:r>
        <w:t>výkon kontroly/auditu (vrátane Úradu pre verejné obstarávanie) v následnom overovaní ich splnenia v ďalších fázach implementácie projektu, ktorý je predmetom žiadosti, v súlade so zmluvou o poskytnutí nenávratného finančného príspevku, podľa príslušných právnych predpisov, ktoré sa na žiadateľa vzťahujú a s inými dokumentmi záväznými pre žiadateľa, a to v období uzatvárania zmluvy o poskytnutí nenávratného finančného príspevku, ako aj počas platnosti a účinnosti zmluvy o poskytnutí nenávratného finančného príspevku.</w:t>
      </w:r>
    </w:p>
    <w:p w14:paraId="01328C5B" w14:textId="7E2676BD" w:rsidR="006C4052" w:rsidRDefault="006C4052" w:rsidP="006C4052">
      <w:pPr>
        <w:spacing w:before="240"/>
        <w:ind w:firstLine="708"/>
        <w:jc w:val="both"/>
      </w:pPr>
      <w:r>
        <w:lastRenderedPageBreak/>
        <w:t xml:space="preserve">Výška schváleného nenávratného finančného príspevku je maximálna a v priebehu realizácie nesmie byť prekročená. </w:t>
      </w:r>
      <w:r>
        <w:rPr>
          <w:color w:val="FF0000"/>
          <w:sz w:val="18"/>
          <w:szCs w:val="18"/>
        </w:rPr>
        <w:t>Pozn. ak v konaní došlo ku kráteniu požadovanej výšky NFP, odôvodnenie rozhodnutia obsahuje aj nasledujúcu časť:</w:t>
      </w:r>
      <w:r>
        <w:rPr>
          <w:color w:val="FF0000"/>
        </w:rPr>
        <w:t xml:space="preserve"> </w:t>
      </w:r>
      <w:r>
        <w:t xml:space="preserve">V konaní o žiadosti bolo zistené, že v rámci žiadateľom predložených a požadovaných výdavkov boli identifikované také, ktoré nespĺňajú podmienky oprávnenosti výdavkov definované vo výzve, v dôsledku čoho bola výška žiadaného nenávratného finančného príspevku znížená o ..... EUR (slovom:..............). Zníženie požadovanej výšky nenávratného finančného príspevku bolo vykonané nasledovne:...................... </w:t>
      </w:r>
      <w:del w:id="95" w:author="Autor">
        <w:r>
          <w:rPr>
            <w:color w:val="FF0000"/>
            <w:sz w:val="18"/>
            <w:szCs w:val="18"/>
          </w:rPr>
          <w:delText>(pozn. uviesť identifikáciu neoprávnených výdavkov tak, ako boli identifikované v konaní o žiadosti)</w:delText>
        </w:r>
        <w:r>
          <w:delText>.</w:delText>
        </w:r>
      </w:del>
      <w:ins w:id="96" w:author="Autor">
        <w:r>
          <w:rPr>
            <w:color w:val="FF0000"/>
            <w:sz w:val="18"/>
            <w:szCs w:val="18"/>
          </w:rPr>
          <w:t>(</w:t>
        </w:r>
        <w:r w:rsidR="004B2599">
          <w:rPr>
            <w:color w:val="FF0000"/>
            <w:sz w:val="18"/>
            <w:szCs w:val="18"/>
          </w:rPr>
          <w:t>P</w:t>
        </w:r>
        <w:r>
          <w:rPr>
            <w:color w:val="FF0000"/>
            <w:sz w:val="18"/>
            <w:szCs w:val="18"/>
          </w:rPr>
          <w:t>ozn. uviesť identifikáciu neoprávnených výdavkov tak, ako boli identifikované v konaní o</w:t>
        </w:r>
        <w:r w:rsidR="004B2599">
          <w:rPr>
            <w:color w:val="FF0000"/>
            <w:sz w:val="18"/>
            <w:szCs w:val="18"/>
          </w:rPr>
          <w:t> </w:t>
        </w:r>
        <w:r>
          <w:rPr>
            <w:color w:val="FF0000"/>
            <w:sz w:val="18"/>
            <w:szCs w:val="18"/>
          </w:rPr>
          <w:t>žiadosti</w:t>
        </w:r>
        <w:r w:rsidR="004B2599">
          <w:rPr>
            <w:color w:val="FF0000"/>
            <w:sz w:val="18"/>
            <w:szCs w:val="18"/>
          </w:rPr>
          <w:t xml:space="preserve"> vrátane uvedenia dôvodu krátenia výdavkov a odôvodnenia výšky krátenia výdavkov. </w:t>
        </w:r>
        <w:r w:rsidR="004B2599" w:rsidRPr="005E3C6C">
          <w:rPr>
            <w:b/>
            <w:color w:val="FF0000"/>
            <w:sz w:val="18"/>
            <w:szCs w:val="18"/>
          </w:rPr>
          <w:t>Dôvod krátenia</w:t>
        </w:r>
        <w:r w:rsidR="004B2599">
          <w:rPr>
            <w:color w:val="FF0000"/>
            <w:sz w:val="18"/>
            <w:szCs w:val="18"/>
          </w:rPr>
          <w:t xml:space="preserve"> výdavkov znamená uvedenie konkrétnych podmienok alebo ustanovení výzvy alebo inej riadiacej dokumentácie, ktorá bola pre žiadateľa záväzná podľa výzvy, na základe ktorých došlo ku kráteniu oprávnených výdavkov – napríklad odkaz na konkrétne ustanovenie príručky k oprávnenosti výdavkov v spojení s výzvou ako dôvodu vecnej neoprávnenosti určitého výdavku. </w:t>
        </w:r>
        <w:commentRangeStart w:id="97"/>
        <w:r w:rsidR="004B2599" w:rsidRPr="005E3C6C">
          <w:rPr>
            <w:b/>
            <w:color w:val="FF0000"/>
            <w:sz w:val="18"/>
            <w:szCs w:val="18"/>
          </w:rPr>
          <w:t>Výška krátenia</w:t>
        </w:r>
        <w:r w:rsidR="004B2599">
          <w:rPr>
            <w:color w:val="FF0000"/>
            <w:sz w:val="18"/>
            <w:szCs w:val="18"/>
          </w:rPr>
          <w:t xml:space="preserve"> </w:t>
        </w:r>
        <w:commentRangeEnd w:id="97"/>
        <w:r w:rsidR="00767259">
          <w:rPr>
            <w:rStyle w:val="Odkaznakomentr"/>
          </w:rPr>
          <w:commentReference w:id="97"/>
        </w:r>
        <w:r w:rsidR="004B2599">
          <w:rPr>
            <w:color w:val="FF0000"/>
            <w:sz w:val="18"/>
            <w:szCs w:val="18"/>
          </w:rPr>
          <w:t>výdavkov nadväzuje na dôvod krátenia a zvyčajne vychádza z výsledkov odborného hodnotenia. Vo výsledku musí odôvodnenie krátenia výdavkov</w:t>
        </w:r>
        <w:r w:rsidR="004B2599" w:rsidRPr="006D374D">
          <w:rPr>
            <w:color w:val="FF0000"/>
            <w:sz w:val="18"/>
            <w:szCs w:val="18"/>
          </w:rPr>
          <w:t xml:space="preserve"> </w:t>
        </w:r>
        <w:r w:rsidR="004B2599">
          <w:rPr>
            <w:color w:val="FF0000"/>
            <w:sz w:val="18"/>
            <w:szCs w:val="18"/>
          </w:rPr>
          <w:t>ohľadne dôvodu a výšky krátenia jasne a zrozumiteľne odpovedať na dve otázky – na základe čoho došlo ku kráteniu a prečo v danej výške. Kvalita odôvodnenia rozhodnutia poskytovateľa je zásadná pre rozhodnutie štatutárneho orgánu poskytovateľa v druhom stupni, ak dôjde k podaniu opravného prostriedku</w:t>
        </w:r>
        <w:r>
          <w:rPr>
            <w:color w:val="FF0000"/>
            <w:sz w:val="18"/>
            <w:szCs w:val="18"/>
          </w:rPr>
          <w:t>)</w:t>
        </w:r>
        <w:r>
          <w:t>.</w:t>
        </w:r>
      </w:ins>
      <w:r>
        <w:t xml:space="preserve">  </w:t>
      </w:r>
    </w:p>
    <w:p w14:paraId="0B3F3888" w14:textId="1CA54213" w:rsidR="006C4052" w:rsidRDefault="006C4052" w:rsidP="006C4052">
      <w:pPr>
        <w:spacing w:before="240"/>
        <w:ind w:firstLine="708"/>
        <w:jc w:val="both"/>
      </w:pPr>
      <w:r>
        <w:t>V súlade s ustanovením § 25 ods. 2 zákona o príspevku z EŠIF právny nárok na</w:t>
      </w:r>
      <w:r w:rsidR="005E2535">
        <w:t> </w:t>
      </w:r>
      <w:r>
        <w:t>poskytnutie príspevku vzniká nadobudnutím účinnosti zmluvy o poskytnutí nenávratného finančného príspevku. Poskytnutie príspevku na základe zmluvy</w:t>
      </w:r>
      <w:r w:rsidR="00E96802">
        <w:t xml:space="preserve"> o poskytnutí nenávratného finančného príspevku</w:t>
      </w:r>
      <w:r>
        <w:t xml:space="preserve"> je viazané na splnenie podmienok </w:t>
      </w:r>
      <w:r w:rsidR="00B162A6">
        <w:t xml:space="preserve">ustanovených </w:t>
      </w:r>
      <w:r>
        <w:t>v</w:t>
      </w:r>
      <w:r w:rsidR="0047175F">
        <w:t> </w:t>
      </w:r>
      <w:r>
        <w:t>zmluve</w:t>
      </w:r>
      <w:r w:rsidR="0047175F">
        <w:t xml:space="preserve"> o poskytnutí nenávratného finančného príspevku</w:t>
      </w:r>
      <w:r>
        <w:t>.</w:t>
      </w:r>
    </w:p>
    <w:p w14:paraId="13687919" w14:textId="3CEB3008" w:rsidR="006C4052" w:rsidRDefault="006C4052" w:rsidP="006C4052">
      <w:pPr>
        <w:spacing w:before="240"/>
        <w:jc w:val="both"/>
      </w:pPr>
      <w:r>
        <w:rPr>
          <w:b/>
        </w:rPr>
        <w:t xml:space="preserve">Poučenie o opravnom prostriedku: </w:t>
      </w:r>
      <w:r>
        <w:t xml:space="preserve">Proti tomuto rozhodnutiu je v súlade s § 22 zákona </w:t>
      </w:r>
      <w:r>
        <w:br/>
        <w:t>o príspevku z EŠIF možné podať odvolanie. Žiadateľ môže podať odvolanie písomne riadiacemu orgánu do 10 pracovných dní odo dňa doručenia tohto rozhodnutia. V odvolaní sa okrem identifikačných náležitostí (§ 22 ods. 5 písm. a) a b) zákona o príspevku z EŠIF) musí uviesť, proti ktorému rozhodnutiu odvolanie smeruje, akej veci sa odvolanie týka a dôvody podania odvolania, čo odvolaním žiadateľ navrhuje a dátum podania a podpis osoby podávajúcej odvolanie.</w:t>
      </w:r>
    </w:p>
    <w:p w14:paraId="29FA8232" w14:textId="5C89DDC9" w:rsidR="006C4052" w:rsidRDefault="006C4052" w:rsidP="006C4052">
      <w:pPr>
        <w:spacing w:before="240"/>
        <w:jc w:val="both"/>
      </w:pPr>
      <w:r>
        <w:t>Žiadateľ je oprávnený</w:t>
      </w:r>
      <w:r w:rsidR="00B26F00">
        <w:t xml:space="preserve"> po nadobudnutí právoplatnosti tohto rozhodnutia</w:t>
      </w:r>
      <w:r>
        <w:t xml:space="preserve"> podať podnet na</w:t>
      </w:r>
      <w:r w:rsidR="009250CC">
        <w:t> </w:t>
      </w:r>
      <w:r>
        <w:t xml:space="preserve">preskúmanie rozhodnutia mimo odvolacieho konania </w:t>
      </w:r>
      <w:ins w:id="98" w:author="Autor">
        <w:r w:rsidR="004B2599">
          <w:t xml:space="preserve">(ďalej ako „podnet“) </w:t>
        </w:r>
      </w:ins>
      <w:r>
        <w:t>v súlade s podmienkami uvedenými v</w:t>
      </w:r>
      <w:r w:rsidR="009250CC">
        <w:t> </w:t>
      </w:r>
      <w:r>
        <w:t xml:space="preserve">§ 24 </w:t>
      </w:r>
      <w:ins w:id="99" w:author="Autor">
        <w:r w:rsidR="008607EB" w:rsidRPr="008607EB">
          <w:t xml:space="preserve">odsek 2 a 3 </w:t>
        </w:r>
      </w:ins>
      <w:r>
        <w:t>zákona o príspevku z EŠIF</w:t>
      </w:r>
      <w:ins w:id="100" w:author="Autor">
        <w:r>
          <w:t>.</w:t>
        </w:r>
        <w:r w:rsidR="004B2599">
          <w:t xml:space="preserve"> Žiadateľ môže podať podnet písomne riadiacemu orgánu, ktorý preskúmavané rozhodnutie vydal. Rozhodnutie o schválení žiadosti môže byť preskúmané mimo odvolacieho konania do zaslania návrhu na uzavretie zmluvy</w:t>
        </w:r>
      </w:ins>
      <w:r w:rsidR="004B2599">
        <w:t>.</w:t>
      </w:r>
    </w:p>
    <w:p w14:paraId="0A618CA6" w14:textId="77777777" w:rsidR="006C4052" w:rsidRDefault="006C4052" w:rsidP="006C4052">
      <w:pPr>
        <w:spacing w:before="240"/>
        <w:jc w:val="both"/>
      </w:pPr>
      <w:r>
        <w:t xml:space="preserve">Toto rozhodnutie je preskúmateľné súdom. </w:t>
      </w:r>
    </w:p>
    <w:p w14:paraId="20586583" w14:textId="24A639C8" w:rsidR="000B055C" w:rsidRDefault="000B055C" w:rsidP="000B055C">
      <w:pPr>
        <w:spacing w:before="240"/>
        <w:jc w:val="both"/>
      </w:pPr>
      <w:r w:rsidRPr="00AD0FDB">
        <w:rPr>
          <w:color w:val="FF0000"/>
          <w:sz w:val="20"/>
          <w:szCs w:val="20"/>
        </w:rPr>
        <w:t>Pozn. Alternatíva č. 1</w:t>
      </w:r>
      <w:r>
        <w:t xml:space="preserve"> </w:t>
      </w:r>
      <w:r>
        <w:rPr>
          <w:color w:val="FF0000"/>
          <w:sz w:val="20"/>
          <w:szCs w:val="20"/>
        </w:rPr>
        <w:t xml:space="preserve"> v prípade </w:t>
      </w:r>
      <w:del w:id="101" w:author="Autor">
        <w:r>
          <w:rPr>
            <w:color w:val="FF0000"/>
            <w:sz w:val="20"/>
            <w:szCs w:val="20"/>
          </w:rPr>
          <w:delText xml:space="preserve">písomného vyhotovenia </w:delText>
        </w:r>
      </w:del>
      <w:r>
        <w:rPr>
          <w:color w:val="FF0000"/>
          <w:sz w:val="20"/>
          <w:szCs w:val="20"/>
        </w:rPr>
        <w:t>rozhodnutia</w:t>
      </w:r>
      <w:ins w:id="102" w:author="Autor">
        <w:r w:rsidR="004B2599">
          <w:rPr>
            <w:color w:val="FF0000"/>
            <w:sz w:val="20"/>
            <w:szCs w:val="20"/>
          </w:rPr>
          <w:t xml:space="preserve"> v listinnej podobe</w:t>
        </w:r>
      </w:ins>
      <w:r>
        <w:rPr>
          <w:color w:val="FF0000"/>
          <w:sz w:val="20"/>
          <w:szCs w:val="20"/>
        </w:rPr>
        <w:t>:</w:t>
      </w:r>
    </w:p>
    <w:p w14:paraId="06C297A0" w14:textId="77777777" w:rsidR="00322461" w:rsidRDefault="00322461" w:rsidP="006C4052">
      <w:pPr>
        <w:spacing w:before="240"/>
        <w:jc w:val="both"/>
      </w:pPr>
    </w:p>
    <w:p w14:paraId="2C4F597A" w14:textId="77777777" w:rsidR="006C4052" w:rsidRDefault="006C4052" w:rsidP="006C4052">
      <w:pPr>
        <w:spacing w:before="240"/>
        <w:jc w:val="both"/>
      </w:pPr>
      <w:r>
        <w:t>V............., dňa........................</w:t>
      </w:r>
    </w:p>
    <w:p w14:paraId="7B287715" w14:textId="77777777" w:rsidR="006C4052" w:rsidRDefault="006C4052" w:rsidP="006C4052">
      <w:pPr>
        <w:spacing w:before="240"/>
        <w:jc w:val="both"/>
      </w:pPr>
    </w:p>
    <w:p w14:paraId="5A6D51B2" w14:textId="77777777" w:rsidR="006C4052" w:rsidRDefault="006C4052" w:rsidP="006C4052">
      <w:pPr>
        <w:spacing w:before="240"/>
        <w:jc w:val="both"/>
      </w:pPr>
      <w:r>
        <w:lastRenderedPageBreak/>
        <w:t xml:space="preserve">                                                                                    ..............................................</w:t>
      </w:r>
    </w:p>
    <w:p w14:paraId="2EE3F740" w14:textId="77777777" w:rsidR="006C4052" w:rsidRDefault="006C4052" w:rsidP="006C4052">
      <w:pPr>
        <w:jc w:val="both"/>
      </w:pPr>
      <w:r>
        <w:t xml:space="preserve">                                                        (meno, priezvisko, funkcia a podpis oprávnenej osoby RO)</w:t>
      </w:r>
    </w:p>
    <w:p w14:paraId="5DA0D5E4" w14:textId="7A912711" w:rsidR="00D84FE7" w:rsidRDefault="006C4052" w:rsidP="001C6A00">
      <w:r>
        <w:t xml:space="preserve">                                                                                     (odtlačok úradnej pečiatky)</w:t>
      </w:r>
    </w:p>
    <w:p w14:paraId="7E3A7EC4" w14:textId="0F7550C2" w:rsidR="00EF3EDE" w:rsidRDefault="00EF3EDE" w:rsidP="00EF3EDE"/>
    <w:p w14:paraId="180370B8" w14:textId="77777777" w:rsidR="002607DB" w:rsidRDefault="002607DB" w:rsidP="00EF3EDE">
      <w:pPr>
        <w:rPr>
          <w:del w:id="103" w:author="Autor"/>
        </w:rPr>
      </w:pPr>
    </w:p>
    <w:p w14:paraId="57080C1F" w14:textId="77777777" w:rsidR="002607DB" w:rsidRDefault="002607DB" w:rsidP="00EF3EDE">
      <w:pPr>
        <w:rPr>
          <w:del w:id="104" w:author="Autor"/>
        </w:rPr>
      </w:pPr>
    </w:p>
    <w:p w14:paraId="6AC5F3D3" w14:textId="77777777" w:rsidR="00EF3EDE" w:rsidRDefault="00EF3EDE" w:rsidP="00EF3EDE">
      <w:pPr>
        <w:rPr>
          <w:del w:id="105" w:author="Autor"/>
        </w:rPr>
      </w:pPr>
    </w:p>
    <w:p w14:paraId="7844344E" w14:textId="1013F9B0" w:rsidR="000B055C" w:rsidRDefault="000B055C" w:rsidP="000B055C">
      <w:pPr>
        <w:spacing w:before="240"/>
        <w:jc w:val="both"/>
        <w:rPr>
          <w:color w:val="FF0000"/>
          <w:sz w:val="20"/>
          <w:szCs w:val="20"/>
        </w:rPr>
      </w:pPr>
      <w:r>
        <w:rPr>
          <w:color w:val="FF0000"/>
          <w:sz w:val="20"/>
          <w:szCs w:val="20"/>
        </w:rPr>
        <w:t>Pozn. Alternatíva č. 2 v prípade rozhodnutia vydávaného elektronicky:</w:t>
      </w:r>
    </w:p>
    <w:p w14:paraId="695E92C0" w14:textId="51133317" w:rsidR="004B2599" w:rsidRDefault="004B2599" w:rsidP="000B055C">
      <w:pPr>
        <w:spacing w:before="240"/>
        <w:jc w:val="both"/>
        <w:rPr>
          <w:ins w:id="106" w:author="Autor"/>
          <w:color w:val="FF0000"/>
          <w:sz w:val="20"/>
          <w:szCs w:val="20"/>
        </w:rPr>
      </w:pPr>
    </w:p>
    <w:p w14:paraId="0494034E" w14:textId="77777777" w:rsidR="004B2599" w:rsidRPr="0003066D" w:rsidRDefault="004B2599" w:rsidP="004B2599">
      <w:pPr>
        <w:spacing w:before="240"/>
        <w:jc w:val="both"/>
        <w:rPr>
          <w:ins w:id="107" w:author="Autor"/>
          <w:szCs w:val="24"/>
        </w:rPr>
      </w:pPr>
      <w:ins w:id="108" w:author="Autor">
        <w:r w:rsidRPr="00001CBD">
          <w:rPr>
            <w:szCs w:val="24"/>
          </w:rPr>
          <w:t xml:space="preserve">V ........................., za dátum vydania rozhodnutia sa považuje dátum vyplývajúci z kvalifikovanej elektronickej časovej pečiatky pripojenej k autorizácii oprávnenou osobou podľa </w:t>
        </w:r>
        <w:r w:rsidRPr="0003066D">
          <w:rPr>
            <w:szCs w:val="24"/>
          </w:rPr>
          <w:t>zákona č.</w:t>
        </w:r>
      </w:ins>
      <w:moveToRangeStart w:id="109" w:author="Autor" w:name="move70340035"/>
      <w:moveTo w:id="110" w:author="Autor">
        <w:r w:rsidRPr="000518CF">
          <w:t xml:space="preserve"> 305/2013 Z. z. o elektronickej podobe výkonu pôsobnosti orgánov verejnej moci a o zmene a doplnení niektorých zákonov (zákon</w:t>
        </w:r>
      </w:moveTo>
      <w:moveToRangeEnd w:id="109"/>
      <w:ins w:id="111" w:author="Autor">
        <w:r w:rsidRPr="0003066D">
          <w:rPr>
            <w:szCs w:val="24"/>
          </w:rPr>
          <w:t xml:space="preserve"> o e-Governmente) v znení neskorších predpisov</w:t>
        </w:r>
        <w:r>
          <w:rPr>
            <w:szCs w:val="24"/>
          </w:rPr>
          <w:t xml:space="preserve"> (ďalej ako „zákon o e-Governmente“)</w:t>
        </w:r>
      </w:ins>
    </w:p>
    <w:p w14:paraId="689BDE0F" w14:textId="77777777" w:rsidR="004B2599" w:rsidRDefault="004B2599" w:rsidP="000B055C">
      <w:pPr>
        <w:spacing w:before="240"/>
        <w:jc w:val="both"/>
        <w:rPr>
          <w:ins w:id="112" w:author="Autor"/>
          <w:color w:val="FF0000"/>
          <w:sz w:val="20"/>
          <w:szCs w:val="20"/>
        </w:rPr>
      </w:pPr>
    </w:p>
    <w:p w14:paraId="50DC225F" w14:textId="77777777" w:rsidR="00712776" w:rsidRDefault="00712776" w:rsidP="00712776">
      <w:pPr>
        <w:spacing w:before="240"/>
        <w:jc w:val="both"/>
      </w:pPr>
      <w:r>
        <w:t xml:space="preserve">                                                                                         ..............................................</w:t>
      </w:r>
    </w:p>
    <w:p w14:paraId="281F8149" w14:textId="44F2BA2F" w:rsidR="00712776" w:rsidRDefault="00712776" w:rsidP="00712776">
      <w:pPr>
        <w:jc w:val="both"/>
      </w:pPr>
      <w:r>
        <w:t xml:space="preserve">                                                        (meno, priezvisko</w:t>
      </w:r>
      <w:r w:rsidR="00DF354B">
        <w:t xml:space="preserve"> a</w:t>
      </w:r>
      <w:r>
        <w:t xml:space="preserve"> funkcia oprávnenej osoby RO)</w:t>
      </w:r>
    </w:p>
    <w:p w14:paraId="5CEB44F2" w14:textId="77777777" w:rsidR="00712776" w:rsidRDefault="00712776" w:rsidP="000B055C">
      <w:pPr>
        <w:pStyle w:val="Default"/>
        <w:rPr>
          <w:color w:val="auto"/>
        </w:rPr>
      </w:pPr>
    </w:p>
    <w:p w14:paraId="586FE4FC" w14:textId="77777777" w:rsidR="00712776" w:rsidRDefault="00712776" w:rsidP="000B055C">
      <w:pPr>
        <w:pStyle w:val="Default"/>
        <w:rPr>
          <w:color w:val="auto"/>
        </w:rPr>
      </w:pPr>
    </w:p>
    <w:p w14:paraId="4F35D5B8" w14:textId="77777777" w:rsidR="00712776" w:rsidRDefault="00712776" w:rsidP="000B055C">
      <w:pPr>
        <w:pStyle w:val="Default"/>
        <w:rPr>
          <w:color w:val="auto"/>
        </w:rPr>
      </w:pPr>
    </w:p>
    <w:p w14:paraId="21F69FFC" w14:textId="0E043606" w:rsidR="000B055C" w:rsidRDefault="000B055C" w:rsidP="009250CC">
      <w:pPr>
        <w:pStyle w:val="Default"/>
        <w:jc w:val="both"/>
        <w:rPr>
          <w:color w:val="auto"/>
          <w:sz w:val="23"/>
          <w:szCs w:val="23"/>
          <w:vertAlign w:val="superscript"/>
        </w:rPr>
      </w:pPr>
      <w:r>
        <w:rPr>
          <w:color w:val="auto"/>
        </w:rPr>
        <w:t xml:space="preserve">(podpísané elektronicky </w:t>
      </w:r>
      <w:del w:id="113" w:author="Autor">
        <w:r>
          <w:rPr>
            <w:color w:val="auto"/>
          </w:rPr>
          <w:delText>v súlade so zákonom č.</w:delText>
        </w:r>
      </w:del>
      <w:ins w:id="114" w:author="Autor">
        <w:r w:rsidR="004B2599">
          <w:rPr>
            <w:color w:val="auto"/>
          </w:rPr>
          <w:t xml:space="preserve">podľa </w:t>
        </w:r>
        <w:r>
          <w:rPr>
            <w:color w:val="auto"/>
          </w:rPr>
          <w:t>zákon</w:t>
        </w:r>
        <w:r w:rsidR="004B2599">
          <w:rPr>
            <w:color w:val="auto"/>
          </w:rPr>
          <w:t>a</w:t>
        </w:r>
        <w:r>
          <w:rPr>
            <w:color w:val="auto"/>
          </w:rPr>
          <w:t xml:space="preserve"> o e-Governmente)</w:t>
        </w:r>
      </w:ins>
      <w:moveFromRangeStart w:id="115" w:author="Autor" w:name="move70340036"/>
      <w:moveFrom w:id="116" w:author="Autor">
        <w:r w:rsidR="003232D0" w:rsidRPr="000518CF">
          <w:rPr>
            <w:rPrChange w:id="117" w:author="Autor">
              <w:rPr>
                <w:color w:val="auto"/>
              </w:rPr>
            </w:rPrChange>
          </w:rPr>
          <w:t xml:space="preserve"> 305/2013 Z. z. o elektronickej podobe výkonu pôsobnosti orgánov verejnej moci a o zmene a doplnení niektorých zákonov (zákon o e-Governmente) v znení neskorších predpisov</w:t>
        </w:r>
      </w:moveFrom>
      <w:moveFromRangeEnd w:id="115"/>
      <w:del w:id="118" w:author="Autor">
        <w:r>
          <w:rPr>
            <w:color w:val="auto"/>
          </w:rPr>
          <w:delText>)</w:delText>
        </w:r>
      </w:del>
      <w:r>
        <w:rPr>
          <w:color w:val="auto"/>
          <w:sz w:val="23"/>
          <w:szCs w:val="23"/>
          <w:vertAlign w:val="superscript"/>
        </w:rPr>
        <w:t xml:space="preserve"> </w:t>
      </w:r>
    </w:p>
    <w:p w14:paraId="0D6440D8" w14:textId="77777777" w:rsidR="000B055C" w:rsidRDefault="000B055C" w:rsidP="000B055C">
      <w:pPr>
        <w:rPr>
          <w:color w:val="1F497D"/>
          <w:sz w:val="22"/>
        </w:rPr>
      </w:pPr>
    </w:p>
    <w:p w14:paraId="5F8A07E3" w14:textId="77777777" w:rsidR="000B055C" w:rsidRDefault="000B055C" w:rsidP="000B055C">
      <w:pPr>
        <w:spacing w:before="240"/>
        <w:jc w:val="both"/>
      </w:pPr>
    </w:p>
    <w:p w14:paraId="0E773096" w14:textId="77777777" w:rsidR="00EF3EDE" w:rsidRDefault="00EF3EDE" w:rsidP="00EF3EDE"/>
    <w:p w14:paraId="0D8FA3BE" w14:textId="77777777" w:rsidR="00EF3EDE" w:rsidRDefault="00EF3EDE" w:rsidP="00EF3EDE"/>
    <w:p w14:paraId="5A895ACE" w14:textId="77777777" w:rsidR="00495696" w:rsidRPr="00495696" w:rsidRDefault="00495696" w:rsidP="005E2535">
      <w:pPr>
        <w:pageBreakBefore/>
        <w:pBdr>
          <w:bottom w:val="single" w:sz="12" w:space="1" w:color="auto"/>
        </w:pBdr>
        <w:spacing w:after="0"/>
        <w:rPr>
          <w:i/>
        </w:rPr>
      </w:pPr>
      <w:r w:rsidRPr="00495696">
        <w:rPr>
          <w:i/>
        </w:rPr>
        <w:lastRenderedPageBreak/>
        <w:t>Rozhodnutie o zastavení konania o ŽoNFP</w:t>
      </w:r>
    </w:p>
    <w:p w14:paraId="626D862C" w14:textId="77777777" w:rsidR="00495696" w:rsidRPr="001C6A00" w:rsidRDefault="00495696" w:rsidP="001C6A00">
      <w:pPr>
        <w:pBdr>
          <w:bottom w:val="single" w:sz="12" w:space="1" w:color="auto"/>
        </w:pBdr>
        <w:spacing w:after="0"/>
        <w:rPr>
          <w:b/>
        </w:rPr>
      </w:pPr>
    </w:p>
    <w:p w14:paraId="1EC1310F" w14:textId="77777777" w:rsidR="00EF3EDE" w:rsidRPr="00675262" w:rsidRDefault="00EF3EDE" w:rsidP="00EF3EDE">
      <w:pPr>
        <w:pBdr>
          <w:bottom w:val="single" w:sz="12" w:space="1" w:color="auto"/>
        </w:pBdr>
        <w:spacing w:after="0"/>
        <w:jc w:val="center"/>
        <w:rPr>
          <w:b/>
        </w:rPr>
      </w:pPr>
      <w:r w:rsidRPr="00675262">
        <w:rPr>
          <w:b/>
        </w:rPr>
        <w:t xml:space="preserve">Identifikácia riadiaceho orgánu </w:t>
      </w:r>
    </w:p>
    <w:p w14:paraId="7483D594" w14:textId="77777777" w:rsidR="00EF3EDE" w:rsidRPr="00675262" w:rsidRDefault="00EF3EDE" w:rsidP="00EF3EDE">
      <w:pPr>
        <w:pBdr>
          <w:bottom w:val="single" w:sz="12" w:space="1" w:color="auto"/>
        </w:pBdr>
        <w:jc w:val="center"/>
        <w:rPr>
          <w:b/>
        </w:rPr>
      </w:pPr>
      <w:r w:rsidRPr="00675262">
        <w:rPr>
          <w:b/>
        </w:rPr>
        <w:t>(označenie orgánu, ktorý rozhodnutie vydal)</w:t>
      </w:r>
    </w:p>
    <w:p w14:paraId="00A57366" w14:textId="77777777" w:rsidR="00EF3EDE" w:rsidRDefault="00EF3EDE" w:rsidP="00EF3EDE"/>
    <w:p w14:paraId="16CE846D" w14:textId="77777777" w:rsidR="006C4052" w:rsidRDefault="006C4052" w:rsidP="006C4052">
      <w:pPr>
        <w:jc w:val="center"/>
        <w:rPr>
          <w:rFonts w:eastAsia="Times New Roman"/>
          <w:b/>
        </w:rPr>
      </w:pPr>
      <w:r>
        <w:rPr>
          <w:b/>
        </w:rPr>
        <w:t>ROZHODNUTIE</w:t>
      </w:r>
    </w:p>
    <w:p w14:paraId="0BBB0BD6" w14:textId="1D624B00" w:rsidR="006C4052" w:rsidRDefault="006C4052" w:rsidP="006C4052">
      <w:pPr>
        <w:jc w:val="center"/>
        <w:rPr>
          <w:b/>
        </w:rPr>
      </w:pPr>
      <w:r>
        <w:rPr>
          <w:b/>
        </w:rPr>
        <w:t>O ZASTAVENÍ KONANIA O ŽIADOSTI O POSKYTNUTIE NENÁVRATNÉHO FINANČNÉHO PRÍSPEVKU</w:t>
      </w:r>
    </w:p>
    <w:p w14:paraId="5815F12E" w14:textId="6D94590E" w:rsidR="00EF3EDE" w:rsidRPr="008C1C29" w:rsidRDefault="006C4052" w:rsidP="006C4052">
      <w:pPr>
        <w:jc w:val="both"/>
      </w:pPr>
      <w:r>
        <w:t>Riadiaci orgán (........identifikácia RO) v procese konania o žiadosti o poskytnutie nenávratného finančného príspevku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Change w:id="119" w:author="Autor">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PrChange>
      </w:tblPr>
      <w:tblGrid>
        <w:gridCol w:w="4606"/>
        <w:gridCol w:w="4606"/>
        <w:tblGridChange w:id="120">
          <w:tblGrid>
            <w:gridCol w:w="4606"/>
            <w:gridCol w:w="4606"/>
          </w:tblGrid>
        </w:tblGridChange>
      </w:tblGrid>
      <w:tr w:rsidR="00EF3EDE" w:rsidRPr="001341AE" w14:paraId="7A2D778D" w14:textId="77777777" w:rsidTr="000518CF">
        <w:trPr>
          <w:trHeight w:val="787"/>
          <w:trPrChange w:id="121" w:author="Autor">
            <w:trPr>
              <w:trHeight w:val="787"/>
            </w:trPr>
          </w:trPrChange>
        </w:trPr>
        <w:tc>
          <w:tcPr>
            <w:tcW w:w="4606" w:type="dxa"/>
            <w:shd w:val="clear" w:color="auto" w:fill="CCC0D9"/>
            <w:vAlign w:val="center"/>
            <w:tcPrChange w:id="122" w:author="Autor">
              <w:tcPr>
                <w:tcW w:w="4606" w:type="dxa"/>
                <w:shd w:val="clear" w:color="auto" w:fill="CCC0D9"/>
                <w:vAlign w:val="center"/>
              </w:tcPr>
            </w:tcPrChange>
          </w:tcPr>
          <w:p w14:paraId="5CD253CA" w14:textId="77777777" w:rsidR="00EF3EDE" w:rsidRPr="001341AE" w:rsidRDefault="00EF3EDE" w:rsidP="001C6A00">
            <w:pPr>
              <w:spacing w:after="0" w:line="240" w:lineRule="auto"/>
              <w:jc w:val="center"/>
              <w:rPr>
                <w:b/>
              </w:rPr>
            </w:pPr>
            <w:r w:rsidRPr="001C6A00">
              <w:rPr>
                <w:b/>
                <w:sz w:val="22"/>
              </w:rPr>
              <w:t>Identifikácia žiadateľa (ďalej len ,,žiadateľ“)</w:t>
            </w:r>
          </w:p>
        </w:tc>
        <w:tc>
          <w:tcPr>
            <w:tcW w:w="4606" w:type="dxa"/>
            <w:tcPrChange w:id="123" w:author="Autor">
              <w:tcPr>
                <w:tcW w:w="4606" w:type="dxa"/>
              </w:tcPr>
            </w:tcPrChange>
          </w:tcPr>
          <w:p w14:paraId="0BE563AC" w14:textId="77777777" w:rsidR="00EF3EDE" w:rsidRPr="001341AE" w:rsidRDefault="00EF3EDE" w:rsidP="001C6A00">
            <w:pPr>
              <w:spacing w:after="0" w:line="240" w:lineRule="auto"/>
              <w:jc w:val="both"/>
            </w:pPr>
          </w:p>
        </w:tc>
      </w:tr>
      <w:tr w:rsidR="00EF3EDE" w:rsidRPr="001341AE" w14:paraId="7E53F1FC" w14:textId="77777777" w:rsidTr="000518CF">
        <w:trPr>
          <w:trHeight w:val="841"/>
          <w:trPrChange w:id="124" w:author="Autor">
            <w:trPr>
              <w:trHeight w:val="841"/>
            </w:trPr>
          </w:trPrChange>
        </w:trPr>
        <w:tc>
          <w:tcPr>
            <w:tcW w:w="4606" w:type="dxa"/>
            <w:shd w:val="clear" w:color="auto" w:fill="CCC0D9"/>
            <w:vAlign w:val="center"/>
            <w:tcPrChange w:id="125" w:author="Autor">
              <w:tcPr>
                <w:tcW w:w="4606" w:type="dxa"/>
                <w:shd w:val="clear" w:color="auto" w:fill="CCC0D9"/>
                <w:vAlign w:val="center"/>
              </w:tcPr>
            </w:tcPrChange>
          </w:tcPr>
          <w:p w14:paraId="3D5053A9" w14:textId="6F29545C" w:rsidR="00EF3EDE" w:rsidRPr="001341AE" w:rsidRDefault="006C4052" w:rsidP="001C6A00">
            <w:pPr>
              <w:spacing w:after="0" w:line="240" w:lineRule="auto"/>
              <w:jc w:val="center"/>
              <w:rPr>
                <w:b/>
              </w:rPr>
            </w:pPr>
            <w:r w:rsidRPr="001C6A00">
              <w:rPr>
                <w:b/>
                <w:sz w:val="22"/>
              </w:rPr>
              <w:t>Kód žiadosti o </w:t>
            </w:r>
            <w:r w:rsidR="005E2535">
              <w:rPr>
                <w:b/>
                <w:sz w:val="22"/>
              </w:rPr>
              <w:t>poskytnutie</w:t>
            </w:r>
            <w:r>
              <w:rPr>
                <w:b/>
                <w:sz w:val="22"/>
              </w:rPr>
              <w:t xml:space="preserve"> </w:t>
            </w:r>
            <w:r w:rsidRPr="001341AE">
              <w:rPr>
                <w:b/>
                <w:sz w:val="22"/>
              </w:rPr>
              <w:t>nenávratn</w:t>
            </w:r>
            <w:r>
              <w:rPr>
                <w:b/>
                <w:sz w:val="22"/>
              </w:rPr>
              <w:t>ého</w:t>
            </w:r>
            <w:r w:rsidRPr="001341AE">
              <w:rPr>
                <w:b/>
                <w:sz w:val="22"/>
              </w:rPr>
              <w:t xml:space="preserve"> finančn</w:t>
            </w:r>
            <w:r>
              <w:rPr>
                <w:b/>
                <w:sz w:val="22"/>
              </w:rPr>
              <w:t>ého</w:t>
            </w:r>
            <w:r w:rsidRPr="001341AE">
              <w:rPr>
                <w:b/>
                <w:sz w:val="22"/>
              </w:rPr>
              <w:t xml:space="preserve"> príspevk</w:t>
            </w:r>
            <w:r>
              <w:rPr>
                <w:b/>
                <w:sz w:val="22"/>
              </w:rPr>
              <w:t>u</w:t>
            </w:r>
            <w:r w:rsidRPr="001C6A00">
              <w:rPr>
                <w:b/>
                <w:sz w:val="22"/>
              </w:rPr>
              <w:t xml:space="preserve"> (ďalej len ,,žiadosť“)</w:t>
            </w:r>
          </w:p>
        </w:tc>
        <w:tc>
          <w:tcPr>
            <w:tcW w:w="4606" w:type="dxa"/>
            <w:tcPrChange w:id="126" w:author="Autor">
              <w:tcPr>
                <w:tcW w:w="4606" w:type="dxa"/>
              </w:tcPr>
            </w:tcPrChange>
          </w:tcPr>
          <w:p w14:paraId="4DA6428D" w14:textId="77777777" w:rsidR="00EF3EDE" w:rsidRPr="001341AE" w:rsidRDefault="00EF3EDE" w:rsidP="001C6A00">
            <w:pPr>
              <w:spacing w:after="0" w:line="240" w:lineRule="auto"/>
              <w:jc w:val="both"/>
            </w:pPr>
          </w:p>
        </w:tc>
      </w:tr>
      <w:tr w:rsidR="00EF3EDE" w:rsidRPr="001341AE" w14:paraId="1A3F8C8C" w14:textId="77777777" w:rsidTr="000518CF">
        <w:trPr>
          <w:trHeight w:val="839"/>
          <w:trPrChange w:id="127" w:author="Autor">
            <w:trPr>
              <w:trHeight w:val="839"/>
            </w:trPr>
          </w:trPrChange>
        </w:trPr>
        <w:tc>
          <w:tcPr>
            <w:tcW w:w="4606" w:type="dxa"/>
            <w:shd w:val="clear" w:color="auto" w:fill="CCC0D9"/>
            <w:vAlign w:val="center"/>
            <w:tcPrChange w:id="128" w:author="Autor">
              <w:tcPr>
                <w:tcW w:w="4606" w:type="dxa"/>
                <w:shd w:val="clear" w:color="auto" w:fill="CCC0D9"/>
                <w:vAlign w:val="center"/>
              </w:tcPr>
            </w:tcPrChange>
          </w:tcPr>
          <w:p w14:paraId="75775DC9" w14:textId="77777777" w:rsidR="00EF3EDE" w:rsidRPr="001341AE" w:rsidRDefault="00EF3EDE" w:rsidP="001C6A00">
            <w:pPr>
              <w:spacing w:after="0" w:line="240" w:lineRule="auto"/>
              <w:jc w:val="center"/>
              <w:rPr>
                <w:b/>
              </w:rPr>
            </w:pPr>
            <w:r w:rsidRPr="001C6A00">
              <w:rPr>
                <w:b/>
                <w:sz w:val="22"/>
              </w:rPr>
              <w:t>Kód výzvy/vyzvania</w:t>
            </w:r>
            <w:r>
              <w:rPr>
                <w:b/>
                <w:sz w:val="22"/>
              </w:rPr>
              <w:br/>
              <w:t>(ďalej len „výzva“)</w:t>
            </w:r>
          </w:p>
        </w:tc>
        <w:tc>
          <w:tcPr>
            <w:tcW w:w="4606" w:type="dxa"/>
            <w:tcPrChange w:id="129" w:author="Autor">
              <w:tcPr>
                <w:tcW w:w="4606" w:type="dxa"/>
              </w:tcPr>
            </w:tcPrChange>
          </w:tcPr>
          <w:p w14:paraId="7F55D0FE" w14:textId="77777777" w:rsidR="00EF3EDE" w:rsidRPr="001341AE" w:rsidRDefault="00EF3EDE" w:rsidP="001C6A00">
            <w:pPr>
              <w:spacing w:after="0" w:line="240" w:lineRule="auto"/>
              <w:jc w:val="both"/>
            </w:pPr>
          </w:p>
        </w:tc>
      </w:tr>
    </w:tbl>
    <w:p w14:paraId="145F2562" w14:textId="529944B1" w:rsidR="006C4052" w:rsidRDefault="006C4052" w:rsidP="006C4052">
      <w:pPr>
        <w:spacing w:before="240"/>
        <w:jc w:val="both"/>
        <w:rPr>
          <w:rFonts w:eastAsia="Times New Roman"/>
        </w:rPr>
      </w:pPr>
      <w:r>
        <w:t>rozhodol tak, že v súlade s § 20 ods. 1 písm.</w:t>
      </w:r>
      <w:r w:rsidR="00316CF6">
        <w:t xml:space="preserve"> </w:t>
      </w:r>
      <w:sdt>
        <w:sdtPr>
          <w:id w:val="-360740913"/>
          <w:placeholder>
            <w:docPart w:val="DefaultPlaceholder_-1854013439"/>
          </w:placeholder>
          <w:showingPlcHdr/>
          <w:dropDownList>
            <w:listItem w:value="Vyberte položku."/>
            <w:listItem w:displayText="a)" w:value="a)"/>
            <w:listItem w:displayText="b)" w:value="b)"/>
            <w:listItem w:displayText="c)" w:value="c)"/>
            <w:listItem w:displayText="d)" w:value="d)"/>
            <w:listItem w:displayText="e)" w:value="e)"/>
          </w:dropDownList>
        </w:sdtPr>
        <w:sdtEndPr/>
        <w:sdtContent>
          <w:r w:rsidR="00725115" w:rsidRPr="00546953">
            <w:rPr>
              <w:rStyle w:val="Zstupntext"/>
            </w:rPr>
            <w:t>Vyberte položku.</w:t>
          </w:r>
        </w:sdtContent>
      </w:sdt>
      <w:r w:rsidR="00DB0B5F">
        <w:t xml:space="preserve"> </w:t>
      </w:r>
      <w:commentRangeStart w:id="130"/>
      <w:r w:rsidR="00B31D06" w:rsidRPr="003621FF">
        <w:rPr>
          <w:color w:val="FF0000"/>
          <w:sz w:val="18"/>
          <w:szCs w:val="18"/>
        </w:rPr>
        <w:t>.... pozn.</w:t>
      </w:r>
      <w:r w:rsidR="00B31D06">
        <w:rPr>
          <w:color w:val="FF0000"/>
          <w:sz w:val="18"/>
          <w:szCs w:val="18"/>
        </w:rPr>
        <w:t xml:space="preserve"> </w:t>
      </w:r>
      <w:r w:rsidR="00DE1934">
        <w:rPr>
          <w:color w:val="FF0000"/>
          <w:sz w:val="18"/>
          <w:szCs w:val="18"/>
        </w:rPr>
        <w:t xml:space="preserve">v prípade zvolenia písm. d) </w:t>
      </w:r>
      <w:r w:rsidR="00B31D06" w:rsidRPr="003621FF">
        <w:rPr>
          <w:color w:val="FF0000"/>
          <w:sz w:val="18"/>
          <w:szCs w:val="18"/>
        </w:rPr>
        <w:t>v </w:t>
      </w:r>
      <w:r w:rsidR="00B31D06" w:rsidRPr="00952092">
        <w:rPr>
          <w:color w:val="FF0000"/>
          <w:sz w:val="18"/>
          <w:szCs w:val="18"/>
        </w:rPr>
        <w:t xml:space="preserve">čase krízovej situácie nahradiť </w:t>
      </w:r>
      <w:r w:rsidR="00B31D06">
        <w:rPr>
          <w:color w:val="FF0000"/>
          <w:sz w:val="18"/>
          <w:szCs w:val="18"/>
        </w:rPr>
        <w:t>„</w:t>
      </w:r>
      <w:r w:rsidR="00B31D06" w:rsidRPr="00952092">
        <w:rPr>
          <w:color w:val="FF0000"/>
          <w:sz w:val="18"/>
          <w:szCs w:val="18"/>
        </w:rPr>
        <w:t xml:space="preserve">§ </w:t>
      </w:r>
      <w:r w:rsidR="00B31D06">
        <w:rPr>
          <w:color w:val="FF0000"/>
          <w:sz w:val="18"/>
          <w:szCs w:val="18"/>
        </w:rPr>
        <w:t xml:space="preserve">20 ods. 1 písm. d)“  znením </w:t>
      </w:r>
      <w:r w:rsidR="00DE1934">
        <w:rPr>
          <w:color w:val="FF0000"/>
          <w:sz w:val="18"/>
          <w:szCs w:val="18"/>
        </w:rPr>
        <w:t>„</w:t>
      </w:r>
      <w:r w:rsidR="00B31D06">
        <w:rPr>
          <w:color w:val="FF0000"/>
          <w:sz w:val="18"/>
          <w:szCs w:val="18"/>
        </w:rPr>
        <w:t>§ 57 ods. 8</w:t>
      </w:r>
      <w:r w:rsidR="00B31D06" w:rsidRPr="00952092">
        <w:rPr>
          <w:color w:val="FF0000"/>
          <w:sz w:val="18"/>
          <w:szCs w:val="18"/>
        </w:rPr>
        <w:t xml:space="preserve"> v spojení s § </w:t>
      </w:r>
      <w:r w:rsidR="00B31D06">
        <w:rPr>
          <w:color w:val="FF0000"/>
          <w:sz w:val="18"/>
          <w:szCs w:val="18"/>
        </w:rPr>
        <w:t>20</w:t>
      </w:r>
      <w:del w:id="131" w:author="Autor">
        <w:r w:rsidR="00DE1934">
          <w:rPr>
            <w:color w:val="FF0000"/>
            <w:sz w:val="18"/>
            <w:szCs w:val="18"/>
          </w:rPr>
          <w:delText>“</w:delText>
        </w:r>
      </w:del>
      <w:ins w:id="132" w:author="Autor">
        <w:r w:rsidR="00061D1C">
          <w:rPr>
            <w:color w:val="FF0000"/>
            <w:sz w:val="18"/>
            <w:szCs w:val="18"/>
          </w:rPr>
          <w:t xml:space="preserve"> ods. 3</w:t>
        </w:r>
        <w:r w:rsidR="00DE1934">
          <w:rPr>
            <w:color w:val="FF0000"/>
            <w:sz w:val="18"/>
            <w:szCs w:val="18"/>
          </w:rPr>
          <w:t>“</w:t>
        </w:r>
        <w:commentRangeEnd w:id="130"/>
        <w:r w:rsidR="00763529">
          <w:rPr>
            <w:rStyle w:val="Odkaznakomentr"/>
          </w:rPr>
          <w:commentReference w:id="130"/>
        </w:r>
      </w:ins>
      <w:r w:rsidR="00B31D06">
        <w:rPr>
          <w:color w:val="FF0000"/>
          <w:sz w:val="18"/>
          <w:szCs w:val="18"/>
        </w:rPr>
        <w:t xml:space="preserve"> </w:t>
      </w:r>
      <w:r>
        <w:t>zákona č. 292/2014 Z.</w:t>
      </w:r>
      <w:r w:rsidR="00725115">
        <w:t xml:space="preserve"> </w:t>
      </w:r>
      <w:r>
        <w:t>z. o príspevku poskytovanom z európskych štrukturálnych a investičných fondov a o zmene a doplnení niektorých zákonov v znení neskorších predpisov (ďalej len ,,zákon o príspevku z</w:t>
      </w:r>
      <w:r w:rsidR="00725115">
        <w:t> </w:t>
      </w:r>
      <w:r>
        <w:t xml:space="preserve">EŠIF“) konanie o žiadosti </w:t>
      </w:r>
    </w:p>
    <w:p w14:paraId="5FFE4F4D" w14:textId="77777777" w:rsidR="006C4052" w:rsidRDefault="006C4052" w:rsidP="006C4052">
      <w:pPr>
        <w:spacing w:before="240"/>
        <w:jc w:val="center"/>
        <w:rPr>
          <w:sz w:val="28"/>
          <w:szCs w:val="28"/>
        </w:rPr>
      </w:pPr>
      <w:r>
        <w:rPr>
          <w:b/>
          <w:sz w:val="28"/>
          <w:szCs w:val="28"/>
        </w:rPr>
        <w:t>z a s t a v u j e</w:t>
      </w:r>
      <w:r>
        <w:rPr>
          <w:sz w:val="28"/>
          <w:szCs w:val="28"/>
        </w:rPr>
        <w:t>.</w:t>
      </w:r>
    </w:p>
    <w:p w14:paraId="3A3532C3" w14:textId="77777777" w:rsidR="006C4052" w:rsidRDefault="006C4052" w:rsidP="006C4052">
      <w:pPr>
        <w:spacing w:before="240"/>
        <w:jc w:val="center"/>
        <w:rPr>
          <w:b/>
        </w:rPr>
      </w:pPr>
    </w:p>
    <w:p w14:paraId="25E92AFF" w14:textId="77777777" w:rsidR="006C4052" w:rsidRDefault="006C4052" w:rsidP="006C4052">
      <w:pPr>
        <w:spacing w:before="240"/>
        <w:jc w:val="both"/>
      </w:pPr>
      <w:r>
        <w:rPr>
          <w:b/>
        </w:rPr>
        <w:t>Odôvodnenie:</w:t>
      </w:r>
      <w:r>
        <w:t xml:space="preserve"> </w:t>
      </w:r>
      <w:r>
        <w:rPr>
          <w:color w:val="FF0000"/>
          <w:sz w:val="18"/>
          <w:szCs w:val="18"/>
        </w:rPr>
        <w:t>..........Pozn. Identifikácia riadiaceho orgánu</w:t>
      </w:r>
      <w:r>
        <w:t xml:space="preserve"> ako riadiaci orgán pre operačný program.... v rámci konania o žiadosti:</w:t>
      </w:r>
    </w:p>
    <w:p w14:paraId="7D234F66" w14:textId="2BFFAD03" w:rsidR="006C4052" w:rsidRDefault="006C4052" w:rsidP="006C4052">
      <w:pPr>
        <w:pStyle w:val="Odsekzoznamu"/>
        <w:numPr>
          <w:ilvl w:val="0"/>
          <w:numId w:val="14"/>
        </w:numPr>
        <w:spacing w:before="240"/>
        <w:jc w:val="both"/>
        <w:rPr>
          <w:color w:val="FF0000"/>
          <w:sz w:val="18"/>
          <w:szCs w:val="18"/>
        </w:rPr>
      </w:pPr>
      <w:r>
        <w:t>zastavil v súlade s § 20 ods. 1 písm. a) zákona o príspevku z EŠIF konanie o žiadosti na</w:t>
      </w:r>
      <w:r w:rsidR="009250CC">
        <w:t> </w:t>
      </w:r>
      <w:r>
        <w:t xml:space="preserve">základe doručeného prejavu vôle žiadateľa o späťvzatí žiadosti. Na základe uvedeného dôvodu riadiaci orgán zastavil konanie o žiadosti ku dňu...... </w:t>
      </w:r>
      <w:r>
        <w:rPr>
          <w:color w:val="FF0000"/>
          <w:sz w:val="18"/>
          <w:szCs w:val="18"/>
        </w:rPr>
        <w:t>(pozn. uviesť dátum ku dňu doručenia späťvzatia žiadosti).</w:t>
      </w:r>
    </w:p>
    <w:p w14:paraId="4EAA094B" w14:textId="634417B2" w:rsidR="006C4052" w:rsidRPr="004E2108" w:rsidRDefault="006C4052" w:rsidP="006C4052">
      <w:pPr>
        <w:pStyle w:val="Odsekzoznamu"/>
        <w:numPr>
          <w:ilvl w:val="0"/>
          <w:numId w:val="14"/>
        </w:numPr>
        <w:spacing w:before="240"/>
        <w:jc w:val="both"/>
        <w:rPr>
          <w:color w:val="FF0000"/>
          <w:sz w:val="18"/>
          <w:szCs w:val="18"/>
        </w:rPr>
      </w:pPr>
      <w:r>
        <w:t xml:space="preserve">zastavil v súlade s § 20 ods. 1 písm. b) zákona o príspevku z EŠIF konanie o žiadosti z dôvodu, že žiadateľ ku dňu..... </w:t>
      </w:r>
      <w:r>
        <w:rPr>
          <w:color w:val="FF0000"/>
          <w:sz w:val="18"/>
          <w:szCs w:val="18"/>
        </w:rPr>
        <w:t>(pozn. uviesť dátum</w:t>
      </w:r>
      <w:r>
        <w:t xml:space="preserve"> </w:t>
      </w:r>
      <w:r>
        <w:rPr>
          <w:color w:val="FF0000"/>
          <w:sz w:val="18"/>
          <w:szCs w:val="18"/>
        </w:rPr>
        <w:t>zániku žiadateľa)</w:t>
      </w:r>
      <w:r>
        <w:t xml:space="preserve"> zanikol bez právneho nástupníctva.</w:t>
      </w:r>
    </w:p>
    <w:p w14:paraId="1DEEE4E8" w14:textId="40347C97" w:rsidR="00F22CA7" w:rsidRDefault="00F22CA7" w:rsidP="00F22CA7">
      <w:pPr>
        <w:pStyle w:val="Odsekzoznamu"/>
        <w:numPr>
          <w:ilvl w:val="0"/>
          <w:numId w:val="14"/>
        </w:numPr>
        <w:spacing w:before="240"/>
        <w:jc w:val="both"/>
        <w:rPr>
          <w:color w:val="FF0000"/>
          <w:sz w:val="18"/>
          <w:szCs w:val="18"/>
        </w:rPr>
      </w:pPr>
      <w:r>
        <w:t xml:space="preserve">zastavil v súlade s § 20 ods. 1 písm. b) zákona o príspevku z EŠIF konanie o žiadosti z dôvodu, že žiadateľ ku dňu..... </w:t>
      </w:r>
      <w:r>
        <w:rPr>
          <w:color w:val="FF0000"/>
          <w:sz w:val="18"/>
          <w:szCs w:val="18"/>
        </w:rPr>
        <w:t>(pozn. uviesť dátum</w:t>
      </w:r>
      <w:r>
        <w:t xml:space="preserve"> </w:t>
      </w:r>
      <w:r>
        <w:rPr>
          <w:color w:val="FF0000"/>
          <w:sz w:val="18"/>
          <w:szCs w:val="18"/>
        </w:rPr>
        <w:t>smrti)</w:t>
      </w:r>
      <w:r>
        <w:t xml:space="preserve"> zomrel.</w:t>
      </w:r>
    </w:p>
    <w:p w14:paraId="4294C1C4" w14:textId="6CC86C32" w:rsidR="00F22CA7" w:rsidRDefault="00F22CA7" w:rsidP="00F22CA7">
      <w:pPr>
        <w:pStyle w:val="Odsekzoznamu"/>
        <w:numPr>
          <w:ilvl w:val="0"/>
          <w:numId w:val="14"/>
        </w:numPr>
        <w:spacing w:before="240"/>
        <w:jc w:val="both"/>
        <w:rPr>
          <w:color w:val="FF0000"/>
          <w:sz w:val="18"/>
          <w:szCs w:val="18"/>
        </w:rPr>
      </w:pPr>
      <w:r>
        <w:lastRenderedPageBreak/>
        <w:t xml:space="preserve">zastavil v súlade s § 20 ods. 1 písm. b) zákona o príspevku z EŠIF konanie o žiadosti z dôvodu, že žiadateľ ku dňu..... </w:t>
      </w:r>
      <w:r>
        <w:rPr>
          <w:color w:val="FF0000"/>
          <w:sz w:val="18"/>
          <w:szCs w:val="18"/>
        </w:rPr>
        <w:t>(pozn. uviesť dátum</w:t>
      </w:r>
      <w:r>
        <w:t xml:space="preserve"> </w:t>
      </w:r>
      <w:r>
        <w:rPr>
          <w:color w:val="FF0000"/>
          <w:sz w:val="18"/>
          <w:szCs w:val="18"/>
        </w:rPr>
        <w:t>vyhlásenia za mŕtveho)</w:t>
      </w:r>
      <w:r>
        <w:t xml:space="preserve"> bol vyhlásený za</w:t>
      </w:r>
      <w:r w:rsidR="009250CC">
        <w:t> </w:t>
      </w:r>
      <w:r>
        <w:t>mŕtveho.</w:t>
      </w:r>
    </w:p>
    <w:p w14:paraId="6C336B38" w14:textId="0826DE2D" w:rsidR="006C4052" w:rsidRDefault="006C4052" w:rsidP="006C4052">
      <w:pPr>
        <w:pStyle w:val="Odsekzoznamu"/>
        <w:numPr>
          <w:ilvl w:val="0"/>
          <w:numId w:val="14"/>
        </w:numPr>
        <w:spacing w:before="240"/>
        <w:jc w:val="both"/>
        <w:rPr>
          <w:color w:val="FF0000"/>
          <w:sz w:val="18"/>
          <w:szCs w:val="18"/>
        </w:rPr>
      </w:pPr>
      <w:r>
        <w:t xml:space="preserve">zastavil v súlade s § 20 ods. 1 písm. c) zákona o príspevku z EŠIF konanie o žiadosti z dôvodu, že žiadosť nebola predložená </w:t>
      </w:r>
    </w:p>
    <w:p w14:paraId="0BA52F8B" w14:textId="77777777" w:rsidR="006C4052" w:rsidRDefault="006C4052" w:rsidP="006C4052">
      <w:pPr>
        <w:pStyle w:val="Odsekzoznamu"/>
        <w:numPr>
          <w:ilvl w:val="1"/>
          <w:numId w:val="14"/>
        </w:numPr>
        <w:spacing w:before="240"/>
        <w:jc w:val="both"/>
        <w:rPr>
          <w:color w:val="FF0000"/>
          <w:sz w:val="18"/>
          <w:szCs w:val="18"/>
        </w:rPr>
      </w:pPr>
      <w:r>
        <w:t>riadne, nakoľko v súlade s podmienkami poskytnutia príspevku.....</w:t>
      </w:r>
      <w:r>
        <w:rPr>
          <w:color w:val="FF0000"/>
          <w:sz w:val="18"/>
          <w:szCs w:val="18"/>
        </w:rPr>
        <w:t>(pozn. uviesť opis dôvodov, ktoré viedli k nesplneniu podmienky doručiť žiadosť riadne)</w:t>
      </w:r>
      <w:r>
        <w:t>/</w:t>
      </w:r>
    </w:p>
    <w:p w14:paraId="5B1DA60F" w14:textId="562614D3" w:rsidR="006C4052" w:rsidRDefault="006C4052" w:rsidP="006C4052">
      <w:pPr>
        <w:pStyle w:val="Odsekzoznamu"/>
        <w:numPr>
          <w:ilvl w:val="1"/>
          <w:numId w:val="14"/>
        </w:numPr>
        <w:spacing w:before="240"/>
        <w:jc w:val="both"/>
        <w:rPr>
          <w:color w:val="FF0000"/>
          <w:sz w:val="18"/>
          <w:szCs w:val="18"/>
        </w:rPr>
      </w:pPr>
      <w:r>
        <w:t xml:space="preserve">včas. V súlade s podmienkami poskytnutia príspevku bolo určené, že žiadosť je potrebné doručiť na riadiaci orgán najneskôr dňa...... </w:t>
      </w:r>
      <w:r>
        <w:rPr>
          <w:color w:val="FF0000"/>
          <w:sz w:val="18"/>
          <w:szCs w:val="18"/>
        </w:rPr>
        <w:t xml:space="preserve">(pozn. uviesť posledný možný termín doručenia žiadosti), </w:t>
      </w:r>
      <w:r>
        <w:t>pričom žiadosť bola doručená na riadiaci orgán dňa....</w:t>
      </w:r>
      <w:r>
        <w:rPr>
          <w:color w:val="FF0000"/>
          <w:sz w:val="18"/>
          <w:szCs w:val="18"/>
        </w:rPr>
        <w:t xml:space="preserve">(pozn. uviesť dátum osobného odovzdania žiadosti na RO), </w:t>
      </w:r>
      <w:r>
        <w:rPr>
          <w:u w:val="single"/>
        </w:rPr>
        <w:t>alternatívne</w:t>
      </w:r>
      <w:r>
        <w:t xml:space="preserve"> žiadosť bola odovzdaná na</w:t>
      </w:r>
      <w:r w:rsidR="00725115">
        <w:t> </w:t>
      </w:r>
      <w:r>
        <w:t>poštovú prepravu dňa....</w:t>
      </w:r>
      <w:r>
        <w:rPr>
          <w:color w:val="FF0000"/>
          <w:sz w:val="18"/>
          <w:szCs w:val="18"/>
        </w:rPr>
        <w:t xml:space="preserve">(pozn. uviesť dátum odoslania žiadosti na poštovú prepravu), </w:t>
      </w:r>
      <w:r>
        <w:rPr>
          <w:u w:val="single"/>
        </w:rPr>
        <w:t>alternatívne</w:t>
      </w:r>
      <w:r>
        <w:rPr>
          <w:color w:val="FF0000"/>
          <w:sz w:val="18"/>
          <w:szCs w:val="18"/>
        </w:rPr>
        <w:t xml:space="preserve"> </w:t>
      </w:r>
      <w:r>
        <w:t>žiadosť bola odovzdaná na prepravu kuriérom dňa....</w:t>
      </w:r>
      <w:r>
        <w:rPr>
          <w:color w:val="FF0000"/>
          <w:sz w:val="18"/>
          <w:szCs w:val="18"/>
        </w:rPr>
        <w:t>(pozn. uviesť dátum odoslania žiadosti kuriérom)</w:t>
      </w:r>
      <w:r>
        <w:t>.</w:t>
      </w:r>
    </w:p>
    <w:p w14:paraId="1B7880FE" w14:textId="77777777" w:rsidR="006C4052" w:rsidRDefault="006C4052" w:rsidP="006C4052">
      <w:pPr>
        <w:pStyle w:val="Odsekzoznamu"/>
        <w:numPr>
          <w:ilvl w:val="1"/>
          <w:numId w:val="14"/>
        </w:numPr>
        <w:spacing w:before="240"/>
        <w:jc w:val="both"/>
        <w:rPr>
          <w:color w:val="FF0000"/>
          <w:sz w:val="18"/>
          <w:szCs w:val="18"/>
        </w:rPr>
      </w:pPr>
      <w:r>
        <w:t>vo forme stanovenej riadiacim orgánom, nakoľko v súlade s podmienkami poskytnutia príspevku.....</w:t>
      </w:r>
      <w:r>
        <w:rPr>
          <w:color w:val="FF0000"/>
          <w:sz w:val="18"/>
          <w:szCs w:val="18"/>
        </w:rPr>
        <w:t>(pozn. uviesť opis dôvodov, ktoré viedli k nesplneniu podmienky doručiť žiadosť vo forme stanovenej RO)</w:t>
      </w:r>
    </w:p>
    <w:p w14:paraId="78F94731" w14:textId="5CED2333" w:rsidR="006C4052" w:rsidRDefault="006C4052" w:rsidP="006C4052">
      <w:pPr>
        <w:pStyle w:val="Odsekzoznamu"/>
        <w:numPr>
          <w:ilvl w:val="0"/>
          <w:numId w:val="14"/>
        </w:numPr>
        <w:spacing w:before="240"/>
        <w:jc w:val="both"/>
        <w:rPr>
          <w:color w:val="FF0000"/>
          <w:sz w:val="18"/>
          <w:szCs w:val="18"/>
        </w:rPr>
      </w:pPr>
      <w:r>
        <w:t xml:space="preserve">zastavil v súlade s </w:t>
      </w:r>
      <w:commentRangeStart w:id="133"/>
      <w:r>
        <w:t>§ 20 ods. 1 písm. d)</w:t>
      </w:r>
      <w:commentRangeEnd w:id="133"/>
      <w:r w:rsidR="00061D1C">
        <w:rPr>
          <w:rStyle w:val="Odkaznakomentr"/>
        </w:rPr>
        <w:commentReference w:id="133"/>
      </w:r>
      <w:r>
        <w:t xml:space="preserve"> </w:t>
      </w:r>
      <w:r w:rsidR="00DE1934" w:rsidRPr="003621FF">
        <w:rPr>
          <w:color w:val="FF0000"/>
          <w:sz w:val="18"/>
          <w:szCs w:val="18"/>
        </w:rPr>
        <w:t>.... pozn.</w:t>
      </w:r>
      <w:r w:rsidR="00DE1934">
        <w:rPr>
          <w:color w:val="FF0000"/>
          <w:sz w:val="18"/>
          <w:szCs w:val="18"/>
        </w:rPr>
        <w:t xml:space="preserve"> </w:t>
      </w:r>
      <w:r w:rsidR="00DE1934" w:rsidRPr="003621FF">
        <w:rPr>
          <w:color w:val="FF0000"/>
          <w:sz w:val="18"/>
          <w:szCs w:val="18"/>
        </w:rPr>
        <w:t>v </w:t>
      </w:r>
      <w:r w:rsidR="00DE1934" w:rsidRPr="00952092">
        <w:rPr>
          <w:color w:val="FF0000"/>
          <w:sz w:val="18"/>
          <w:szCs w:val="18"/>
        </w:rPr>
        <w:t xml:space="preserve">čase krízovej situácie nahradiť </w:t>
      </w:r>
      <w:r w:rsidR="00DE1934">
        <w:rPr>
          <w:color w:val="FF0000"/>
          <w:sz w:val="18"/>
          <w:szCs w:val="18"/>
        </w:rPr>
        <w:t>„</w:t>
      </w:r>
      <w:r w:rsidR="00DE1934" w:rsidRPr="00952092">
        <w:rPr>
          <w:color w:val="FF0000"/>
          <w:sz w:val="18"/>
          <w:szCs w:val="18"/>
        </w:rPr>
        <w:t xml:space="preserve">§ </w:t>
      </w:r>
      <w:r w:rsidR="00DE1934">
        <w:rPr>
          <w:color w:val="FF0000"/>
          <w:sz w:val="18"/>
          <w:szCs w:val="18"/>
        </w:rPr>
        <w:t>20 ods. 1 písm. d)“  znením „§ 57 ods. 8</w:t>
      </w:r>
      <w:r w:rsidR="00DE1934" w:rsidRPr="00952092">
        <w:rPr>
          <w:color w:val="FF0000"/>
          <w:sz w:val="18"/>
          <w:szCs w:val="18"/>
        </w:rPr>
        <w:t xml:space="preserve"> v spojení s § </w:t>
      </w:r>
      <w:r w:rsidR="00DE1934">
        <w:rPr>
          <w:color w:val="FF0000"/>
          <w:sz w:val="18"/>
          <w:szCs w:val="18"/>
        </w:rPr>
        <w:t>20</w:t>
      </w:r>
      <w:ins w:id="134" w:author="Autor">
        <w:r w:rsidR="00061D1C">
          <w:rPr>
            <w:color w:val="FF0000"/>
            <w:sz w:val="18"/>
            <w:szCs w:val="18"/>
          </w:rPr>
          <w:t xml:space="preserve"> ods. 3</w:t>
        </w:r>
      </w:ins>
      <w:r w:rsidR="00DE1934">
        <w:rPr>
          <w:color w:val="FF0000"/>
          <w:sz w:val="18"/>
          <w:szCs w:val="18"/>
        </w:rPr>
        <w:t xml:space="preserve">“  </w:t>
      </w:r>
      <w:r>
        <w:t>zákona o príspevku z EŠIF, nakoľko žiadateľ na</w:t>
      </w:r>
      <w:r w:rsidR="009250CC">
        <w:t> </w:t>
      </w:r>
      <w:r>
        <w:t>základe výzvy riadiaceho orgánu na doplnenie chýbajúcich náležitostí žiadosti doručil požadované dokumenty po lehote určenej vo výzve na doplnenie chýbajúcich náležitostí</w:t>
      </w:r>
      <w:ins w:id="135" w:author="Autor">
        <w:r w:rsidR="00061D1C">
          <w:t xml:space="preserve">, hoci bol vo výzve na doplnenie poučený o možnosti zastavenia konania </w:t>
        </w:r>
      </w:ins>
      <w:r>
        <w:t>/</w:t>
      </w:r>
      <w:r>
        <w:rPr>
          <w:u w:val="single"/>
        </w:rPr>
        <w:t>alternatívne</w:t>
      </w:r>
      <w:r>
        <w:t xml:space="preserve"> žiadateľ na základe výzvy riadiaceho orgánu na doplnenie chýbajúcich náležitostí žiadosti v stanovenej lehote nepredložil žiadne vyžadované náležitosti</w:t>
      </w:r>
      <w:ins w:id="136" w:author="Autor">
        <w:r w:rsidR="00061D1C">
          <w:t>, hoci bol vo výzve na doplnenie poučený o možnosti zastavenia konania</w:t>
        </w:r>
      </w:ins>
      <w:r>
        <w:t>/</w:t>
      </w:r>
      <w:r>
        <w:rPr>
          <w:u w:val="single"/>
        </w:rPr>
        <w:t>alternatívne</w:t>
      </w:r>
      <w:r>
        <w:t xml:space="preserve"> na základe výzvy riadiaceho orgánu na doplnenie chýbajúcich náležitostí žiadosti neodstránil pochybnosti o pravdivosti alebo úplnosti žiadosti,</w:t>
      </w:r>
      <w:r w:rsidR="00061D1C">
        <w:t xml:space="preserve"> </w:t>
      </w:r>
      <w:del w:id="137" w:author="Autor">
        <w:r>
          <w:delText>nakoľko....</w:delText>
        </w:r>
        <w:r>
          <w:rPr>
            <w:color w:val="FF0000"/>
            <w:sz w:val="18"/>
            <w:szCs w:val="18"/>
          </w:rPr>
          <w:delText>(pozn. doplnil dôvody, pre ktoré dochádza k zastaveniu konania).</w:delText>
        </w:r>
      </w:del>
      <w:ins w:id="138" w:author="Autor">
        <w:r w:rsidR="00061D1C">
          <w:t>hoci bol vo výzve na doplnenie poučený o možnosti zastavenia konania.</w:t>
        </w:r>
        <w:r>
          <w:t xml:space="preserve"> </w:t>
        </w:r>
        <w:r w:rsidR="00061D1C">
          <w:t>Konkrétne</w:t>
        </w:r>
        <w:r>
          <w:t>....</w:t>
        </w:r>
        <w:r>
          <w:rPr>
            <w:color w:val="FF0000"/>
            <w:sz w:val="18"/>
            <w:szCs w:val="18"/>
          </w:rPr>
          <w:t>(</w:t>
        </w:r>
        <w:r w:rsidR="00061D1C">
          <w:rPr>
            <w:color w:val="FF0000"/>
            <w:sz w:val="18"/>
            <w:szCs w:val="18"/>
          </w:rPr>
          <w:t>P</w:t>
        </w:r>
        <w:r>
          <w:rPr>
            <w:color w:val="FF0000"/>
            <w:sz w:val="18"/>
            <w:szCs w:val="18"/>
          </w:rPr>
          <w:t xml:space="preserve">ozn. </w:t>
        </w:r>
        <w:r w:rsidR="00061D1C">
          <w:rPr>
            <w:color w:val="FF0000"/>
            <w:sz w:val="18"/>
            <w:szCs w:val="18"/>
          </w:rPr>
          <w:t xml:space="preserve">je potrebné doplniť konkrétne dôvody, pre ktoré dochádza k zastaveniu konania v tom zmysle, že je potrebné uviesť, akú mal žiadateľ povinnosť, z čoho mu vyplývala (z výzvy, z prílohy výzvy, z inej riadiacej dokumentácie, na ktorú výzva odkazovala), </w:t>
        </w:r>
        <w:commentRangeStart w:id="139"/>
        <w:r w:rsidR="00061D1C">
          <w:rPr>
            <w:color w:val="FF0000"/>
            <w:sz w:val="18"/>
            <w:szCs w:val="18"/>
          </w:rPr>
          <w:t>koľkokrát</w:t>
        </w:r>
        <w:commentRangeEnd w:id="139"/>
        <w:r w:rsidR="00061D1C">
          <w:rPr>
            <w:rStyle w:val="Odkaznakomentr"/>
          </w:rPr>
          <w:commentReference w:id="139"/>
        </w:r>
        <w:r w:rsidR="00061D1C">
          <w:rPr>
            <w:color w:val="FF0000"/>
            <w:sz w:val="18"/>
            <w:szCs w:val="18"/>
          </w:rPr>
          <w:t xml:space="preserve"> a akým spôsobom bol vyzvaný poskytovateľom na jej splnenie a v akom rozsahu ju napriek výzvam nesplnil</w:t>
        </w:r>
        <w:r w:rsidR="00AE33CA" w:rsidRPr="00D263C2">
          <w:rPr>
            <w:color w:val="FF0000"/>
            <w:sz w:val="18"/>
            <w:szCs w:val="18"/>
          </w:rPr>
          <w:t>, v dôsledku čoho stále pretrvávajú pochybnosti o pravdivosti a úplnosti žiadosti</w:t>
        </w:r>
        <w:r w:rsidR="00061D1C" w:rsidRPr="00D263C2">
          <w:rPr>
            <w:color w:val="FF0000"/>
            <w:sz w:val="18"/>
            <w:szCs w:val="18"/>
          </w:rPr>
          <w:t>.</w:t>
        </w:r>
        <w:r w:rsidRPr="00D263C2">
          <w:rPr>
            <w:color w:val="FF0000"/>
            <w:sz w:val="18"/>
            <w:szCs w:val="18"/>
          </w:rPr>
          <w:t>).</w:t>
        </w:r>
      </w:ins>
    </w:p>
    <w:p w14:paraId="0E2D287A" w14:textId="104C22EE" w:rsidR="006C4052" w:rsidRDefault="006C4052" w:rsidP="006C4052">
      <w:pPr>
        <w:spacing w:before="240"/>
        <w:jc w:val="both"/>
      </w:pPr>
      <w:r>
        <w:rPr>
          <w:b/>
        </w:rPr>
        <w:t xml:space="preserve">Poučenie o opravnom prostriedku: </w:t>
      </w:r>
      <w:commentRangeStart w:id="140"/>
      <w:r>
        <w:t xml:space="preserve">Proti tomuto rozhodnutiu nie je v súlade s § 22 ods. 7 písm. </w:t>
      </w:r>
      <w:r w:rsidR="001E528A">
        <w:t>a</w:t>
      </w:r>
      <w:r>
        <w:t xml:space="preserve">) zákona o príspevku z EŠIF možné podať odvolanie. </w:t>
      </w:r>
      <w:commentRangeEnd w:id="140"/>
      <w:r w:rsidR="00061D1C">
        <w:rPr>
          <w:rStyle w:val="Odkaznakomentr"/>
        </w:rPr>
        <w:commentReference w:id="140"/>
      </w:r>
      <w:r>
        <w:t xml:space="preserve">Žiadateľ je oprávnený </w:t>
      </w:r>
      <w:r w:rsidR="003A0B43">
        <w:t>po</w:t>
      </w:r>
      <w:r w:rsidR="009250CC">
        <w:t> </w:t>
      </w:r>
      <w:r w:rsidR="003A0B43">
        <w:t xml:space="preserve">nadobudnutí právoplatnosti tohto rozhodnutia </w:t>
      </w:r>
      <w:r>
        <w:t xml:space="preserve">podať podnet na preskúmanie rozhodnutia mimo odvolacieho konania </w:t>
      </w:r>
      <w:ins w:id="141" w:author="Autor">
        <w:r w:rsidR="00061D1C">
          <w:t xml:space="preserve">(ďalej ako „podnet“) </w:t>
        </w:r>
      </w:ins>
      <w:r>
        <w:t xml:space="preserve">v súlade s podmienkami uvedenými v § 24 </w:t>
      </w:r>
      <w:ins w:id="142" w:author="Autor">
        <w:r w:rsidR="008607EB" w:rsidRPr="008607EB">
          <w:t xml:space="preserve">odsek 2 a 3 </w:t>
        </w:r>
      </w:ins>
      <w:r>
        <w:t>zákona o príspevku z</w:t>
      </w:r>
      <w:r w:rsidR="009250CC">
        <w:t> </w:t>
      </w:r>
      <w:r>
        <w:t>EŠIF.</w:t>
      </w:r>
      <w:ins w:id="143" w:author="Autor">
        <w:r w:rsidR="00061D1C">
          <w:t xml:space="preserve"> Žiadateľ môže podať podnet písomne riadiacemu orgánu, ktorý preskúmavané rozhodnutie vydal. Konanie o preskúmaní rozhodnutia o zastavení konania mimo odvolacieho konania musí byť začaté najneskôr do dvoch rokov od nadobudnutia právoplatnosti rozhodnutia. </w:t>
        </w:r>
      </w:ins>
    </w:p>
    <w:p w14:paraId="75768597" w14:textId="77777777" w:rsidR="006C4052" w:rsidRDefault="006C4052" w:rsidP="006C4052">
      <w:pPr>
        <w:spacing w:before="240"/>
        <w:jc w:val="both"/>
      </w:pPr>
      <w:r>
        <w:t xml:space="preserve">Toto rozhodnutie je preskúmateľné súdom. </w:t>
      </w:r>
    </w:p>
    <w:p w14:paraId="435E4901" w14:textId="106C40C2" w:rsidR="002607DB" w:rsidRDefault="002607DB" w:rsidP="002607DB">
      <w:pPr>
        <w:spacing w:before="240"/>
        <w:jc w:val="both"/>
      </w:pPr>
      <w:r w:rsidRPr="00AD0FDB">
        <w:rPr>
          <w:color w:val="FF0000"/>
          <w:sz w:val="20"/>
          <w:szCs w:val="20"/>
        </w:rPr>
        <w:t>Pozn. Alternatíva č. 1</w:t>
      </w:r>
      <w:r>
        <w:t xml:space="preserve"> </w:t>
      </w:r>
      <w:r>
        <w:rPr>
          <w:color w:val="FF0000"/>
          <w:sz w:val="20"/>
          <w:szCs w:val="20"/>
        </w:rPr>
        <w:t xml:space="preserve"> v prípade </w:t>
      </w:r>
      <w:del w:id="144" w:author="Autor">
        <w:r>
          <w:rPr>
            <w:color w:val="FF0000"/>
            <w:sz w:val="20"/>
            <w:szCs w:val="20"/>
          </w:rPr>
          <w:delText>písomného vyhotovenia</w:delText>
        </w:r>
      </w:del>
      <w:r>
        <w:rPr>
          <w:color w:val="FF0000"/>
          <w:sz w:val="20"/>
          <w:szCs w:val="20"/>
        </w:rPr>
        <w:t xml:space="preserve"> rozhodnutia</w:t>
      </w:r>
      <w:ins w:id="145" w:author="Autor">
        <w:r w:rsidR="005121D3">
          <w:rPr>
            <w:color w:val="FF0000"/>
            <w:sz w:val="20"/>
            <w:szCs w:val="20"/>
          </w:rPr>
          <w:t xml:space="preserve"> v listinnej podobe</w:t>
        </w:r>
      </w:ins>
      <w:r>
        <w:rPr>
          <w:color w:val="FF0000"/>
          <w:sz w:val="20"/>
          <w:szCs w:val="20"/>
        </w:rPr>
        <w:t>:</w:t>
      </w:r>
    </w:p>
    <w:p w14:paraId="5EEFF7AD" w14:textId="77777777" w:rsidR="006C4052" w:rsidRDefault="006C4052" w:rsidP="006C4052">
      <w:pPr>
        <w:spacing w:before="240"/>
        <w:jc w:val="both"/>
      </w:pPr>
    </w:p>
    <w:p w14:paraId="36FD9193" w14:textId="77777777" w:rsidR="006C4052" w:rsidRDefault="006C4052" w:rsidP="006C4052">
      <w:pPr>
        <w:spacing w:before="240"/>
        <w:jc w:val="both"/>
      </w:pPr>
      <w:r>
        <w:t>V............., dňa........................</w:t>
      </w:r>
    </w:p>
    <w:p w14:paraId="38C67331" w14:textId="77777777" w:rsidR="006C4052" w:rsidRDefault="006C4052" w:rsidP="006C4052">
      <w:pPr>
        <w:spacing w:before="240"/>
        <w:jc w:val="both"/>
      </w:pPr>
    </w:p>
    <w:p w14:paraId="303E00E2" w14:textId="77777777" w:rsidR="006C4052" w:rsidRDefault="006C4052" w:rsidP="006C4052">
      <w:pPr>
        <w:spacing w:before="240"/>
        <w:jc w:val="both"/>
      </w:pPr>
      <w:r>
        <w:t xml:space="preserve">                                                                                     ..............................................</w:t>
      </w:r>
    </w:p>
    <w:p w14:paraId="55B4AF06" w14:textId="77777777" w:rsidR="006C4052" w:rsidRDefault="006C4052" w:rsidP="006C4052">
      <w:pPr>
        <w:jc w:val="both"/>
      </w:pPr>
      <w:r>
        <w:t xml:space="preserve">                                                        (meno, priezvisko, funkcia a podpis oprávnenej osoby RO)</w:t>
      </w:r>
    </w:p>
    <w:p w14:paraId="6E48CD89" w14:textId="0FAB599E" w:rsidR="00EF3EDE" w:rsidRDefault="006C4052" w:rsidP="006C4052">
      <w:pPr>
        <w:jc w:val="both"/>
      </w:pPr>
      <w:r>
        <w:t xml:space="preserve">                                                                                    (odtlačok úradnej pečiatky)</w:t>
      </w:r>
    </w:p>
    <w:p w14:paraId="4210FD75" w14:textId="14015B5B" w:rsidR="002607DB" w:rsidRDefault="00EF3EDE" w:rsidP="002607DB">
      <w:pPr>
        <w:spacing w:before="240"/>
        <w:jc w:val="both"/>
        <w:rPr>
          <w:color w:val="FF0000"/>
          <w:sz w:val="20"/>
          <w:szCs w:val="20"/>
        </w:rPr>
      </w:pPr>
      <w:r>
        <w:t xml:space="preserve">  </w:t>
      </w:r>
      <w:r w:rsidR="002607DB">
        <w:rPr>
          <w:color w:val="FF0000"/>
          <w:sz w:val="20"/>
          <w:szCs w:val="20"/>
        </w:rPr>
        <w:t>Pozn. Alternatíva č. 2 v prípade rozhodnutia vydávaného elektronicky:</w:t>
      </w:r>
    </w:p>
    <w:p w14:paraId="2303CDE7" w14:textId="23FD152A" w:rsidR="005121D3" w:rsidRPr="0003066D" w:rsidRDefault="00712776" w:rsidP="005121D3">
      <w:pPr>
        <w:spacing w:before="240"/>
        <w:jc w:val="both"/>
        <w:rPr>
          <w:ins w:id="146" w:author="Autor"/>
          <w:szCs w:val="24"/>
        </w:rPr>
      </w:pPr>
      <w:ins w:id="147" w:author="Autor">
        <w:r>
          <w:t xml:space="preserve"> </w:t>
        </w:r>
        <w:r w:rsidR="005121D3" w:rsidRPr="00001CBD">
          <w:rPr>
            <w:szCs w:val="24"/>
          </w:rPr>
          <w:t xml:space="preserve">V ........................., za dátum vydania rozhodnutia sa považuje dátum vyplývajúci z kvalifikovanej elektronickej časovej pečiatky pripojenej k autorizácii oprávnenou osobou podľa </w:t>
        </w:r>
        <w:r w:rsidR="005121D3" w:rsidRPr="0003066D">
          <w:rPr>
            <w:szCs w:val="24"/>
          </w:rPr>
          <w:t>zákona č.</w:t>
        </w:r>
      </w:ins>
      <w:moveToRangeStart w:id="148" w:author="Autor" w:name="move70340034"/>
      <w:moveTo w:id="149" w:author="Autor">
        <w:r w:rsidR="005121D3" w:rsidRPr="000518CF">
          <w:t xml:space="preserve"> 305/2013 Z. z. o elektronickej podobe výkonu pôsobnosti orgánov verejnej moci a o zmene a doplnení niektorých zákonov (zákon</w:t>
        </w:r>
      </w:moveTo>
      <w:moveToRangeEnd w:id="148"/>
      <w:del w:id="150" w:author="Autor">
        <w:r>
          <w:delText xml:space="preserve"> </w:delText>
        </w:r>
      </w:del>
      <w:ins w:id="151" w:author="Autor">
        <w:r w:rsidR="005121D3" w:rsidRPr="0003066D">
          <w:rPr>
            <w:szCs w:val="24"/>
          </w:rPr>
          <w:t xml:space="preserve"> o e-Governmente) v znení neskorších predpisov</w:t>
        </w:r>
        <w:r w:rsidR="005121D3">
          <w:rPr>
            <w:szCs w:val="24"/>
          </w:rPr>
          <w:t xml:space="preserve"> (ďalej ako „zákon o e-Governmente“)</w:t>
        </w:r>
      </w:ins>
    </w:p>
    <w:p w14:paraId="38DDB470" w14:textId="77777777" w:rsidR="005121D3" w:rsidRDefault="005121D3" w:rsidP="00712776">
      <w:pPr>
        <w:spacing w:before="240"/>
        <w:jc w:val="both"/>
        <w:rPr>
          <w:ins w:id="152" w:author="Autor"/>
        </w:rPr>
      </w:pPr>
    </w:p>
    <w:p w14:paraId="2E23DA2D" w14:textId="2398D2DA" w:rsidR="00712776" w:rsidRDefault="00712776" w:rsidP="00712776">
      <w:pPr>
        <w:spacing w:before="240"/>
        <w:jc w:val="both"/>
      </w:pPr>
      <w:r>
        <w:t xml:space="preserve">                                                                                        ..............................................</w:t>
      </w:r>
    </w:p>
    <w:p w14:paraId="3075AE3D" w14:textId="3FD921BF" w:rsidR="00712776" w:rsidRDefault="00712776" w:rsidP="00712776">
      <w:pPr>
        <w:jc w:val="both"/>
      </w:pPr>
      <w:r>
        <w:t xml:space="preserve">                                                        (meno, priezvisko</w:t>
      </w:r>
      <w:r w:rsidR="00AC4ABF">
        <w:t xml:space="preserve"> a</w:t>
      </w:r>
      <w:r>
        <w:t xml:space="preserve"> funkcia oprávnenej osoby RO)</w:t>
      </w:r>
    </w:p>
    <w:p w14:paraId="6E463EEC" w14:textId="77777777" w:rsidR="00712776" w:rsidRDefault="00712776" w:rsidP="002607DB">
      <w:pPr>
        <w:pStyle w:val="Default"/>
        <w:rPr>
          <w:color w:val="auto"/>
        </w:rPr>
      </w:pPr>
    </w:p>
    <w:p w14:paraId="45515019" w14:textId="77777777" w:rsidR="00712776" w:rsidRDefault="00712776" w:rsidP="002607DB">
      <w:pPr>
        <w:pStyle w:val="Default"/>
        <w:rPr>
          <w:color w:val="auto"/>
        </w:rPr>
      </w:pPr>
    </w:p>
    <w:p w14:paraId="385A665A" w14:textId="77777777" w:rsidR="00712776" w:rsidRDefault="00712776" w:rsidP="002607DB">
      <w:pPr>
        <w:pStyle w:val="Default"/>
        <w:rPr>
          <w:color w:val="auto"/>
        </w:rPr>
      </w:pPr>
    </w:p>
    <w:p w14:paraId="22BE5870" w14:textId="2C649287" w:rsidR="002607DB" w:rsidRDefault="002607DB" w:rsidP="009250CC">
      <w:pPr>
        <w:pStyle w:val="Default"/>
        <w:jc w:val="both"/>
        <w:rPr>
          <w:color w:val="auto"/>
          <w:sz w:val="23"/>
          <w:szCs w:val="23"/>
          <w:vertAlign w:val="superscript"/>
        </w:rPr>
      </w:pPr>
      <w:r>
        <w:rPr>
          <w:color w:val="auto"/>
        </w:rPr>
        <w:t xml:space="preserve">(podpísané elektronicky </w:t>
      </w:r>
      <w:del w:id="153" w:author="Autor">
        <w:r>
          <w:rPr>
            <w:color w:val="auto"/>
          </w:rPr>
          <w:delText>v súlade so zákonom č.</w:delText>
        </w:r>
      </w:del>
      <w:ins w:id="154" w:author="Autor">
        <w:r w:rsidR="005121D3">
          <w:rPr>
            <w:color w:val="auto"/>
          </w:rPr>
          <w:t xml:space="preserve">podľa </w:t>
        </w:r>
        <w:r>
          <w:rPr>
            <w:color w:val="auto"/>
          </w:rPr>
          <w:t>zákon</w:t>
        </w:r>
        <w:r w:rsidR="005121D3">
          <w:rPr>
            <w:color w:val="auto"/>
          </w:rPr>
          <w:t>a</w:t>
        </w:r>
      </w:ins>
      <w:moveFromRangeStart w:id="155" w:author="Autor" w:name="move70340033"/>
      <w:moveFrom w:id="156" w:author="Autor">
        <w:r w:rsidR="00F679BC" w:rsidRPr="000518CF">
          <w:rPr>
            <w:rPrChange w:id="157" w:author="Autor">
              <w:rPr>
                <w:color w:val="auto"/>
              </w:rPr>
            </w:rPrChange>
          </w:rPr>
          <w:t xml:space="preserve"> 305/2013 Z. z. o elektronickej podobe výkonu pôsobnosti orgánov verejnej moci a o zmene a doplnení niektorých zákonov (zákon</w:t>
        </w:r>
      </w:moveFrom>
      <w:moveFromRangeEnd w:id="155"/>
      <w:r>
        <w:rPr>
          <w:color w:val="auto"/>
        </w:rPr>
        <w:t xml:space="preserve"> o e-Governmente)</w:t>
      </w:r>
      <w:del w:id="158" w:author="Autor">
        <w:r>
          <w:rPr>
            <w:color w:val="auto"/>
          </w:rPr>
          <w:delText xml:space="preserve"> v znení neskorších predpisov)</w:delText>
        </w:r>
        <w:r>
          <w:rPr>
            <w:color w:val="auto"/>
            <w:sz w:val="23"/>
            <w:szCs w:val="23"/>
            <w:vertAlign w:val="superscript"/>
          </w:rPr>
          <w:delText xml:space="preserve"> </w:delText>
        </w:r>
      </w:del>
    </w:p>
    <w:p w14:paraId="7B539115" w14:textId="77777777" w:rsidR="002607DB" w:rsidRDefault="002607DB" w:rsidP="002607DB">
      <w:pPr>
        <w:rPr>
          <w:color w:val="1F497D"/>
          <w:sz w:val="22"/>
        </w:rPr>
      </w:pPr>
    </w:p>
    <w:p w14:paraId="4FF1CF02" w14:textId="77777777" w:rsidR="002607DB" w:rsidRDefault="002607DB" w:rsidP="002607DB">
      <w:pPr>
        <w:spacing w:before="240"/>
        <w:jc w:val="both"/>
      </w:pPr>
    </w:p>
    <w:p w14:paraId="0A9F6DA6" w14:textId="77777777" w:rsidR="002607DB" w:rsidRDefault="002607DB" w:rsidP="002607DB"/>
    <w:p w14:paraId="7A01FDBF" w14:textId="1BA72EAD" w:rsidR="00EF3EDE" w:rsidRDefault="00EF3EDE" w:rsidP="00EF3EDE">
      <w:r>
        <w:t xml:space="preserve">                                                                                 </w:t>
      </w:r>
    </w:p>
    <w:p w14:paraId="7E510149" w14:textId="77777777" w:rsidR="00EF3EDE" w:rsidRPr="00495696" w:rsidRDefault="00495696" w:rsidP="00725115">
      <w:pPr>
        <w:pageBreakBefore/>
        <w:rPr>
          <w:i/>
        </w:rPr>
      </w:pPr>
      <w:r w:rsidRPr="00495696">
        <w:rPr>
          <w:i/>
        </w:rPr>
        <w:lastRenderedPageBreak/>
        <w:t>Rozhodnutie o neschválení ŽoNFP – nedostatok alokácie</w:t>
      </w:r>
    </w:p>
    <w:p w14:paraId="04AB500C" w14:textId="77777777" w:rsidR="00EF3EDE" w:rsidRPr="00675262" w:rsidRDefault="00EF3EDE" w:rsidP="00EF3EDE">
      <w:pPr>
        <w:pBdr>
          <w:bottom w:val="single" w:sz="12" w:space="1" w:color="auto"/>
        </w:pBdr>
        <w:spacing w:after="0"/>
        <w:jc w:val="center"/>
        <w:rPr>
          <w:b/>
        </w:rPr>
      </w:pPr>
      <w:r w:rsidRPr="00675262">
        <w:rPr>
          <w:b/>
        </w:rPr>
        <w:t xml:space="preserve">Identifikácia riadiaceho orgánu </w:t>
      </w:r>
    </w:p>
    <w:p w14:paraId="3B2AA005" w14:textId="77777777" w:rsidR="00EF3EDE" w:rsidRPr="002B20D8" w:rsidRDefault="00EF3EDE" w:rsidP="00EF3EDE">
      <w:pPr>
        <w:pBdr>
          <w:bottom w:val="single" w:sz="12" w:space="1" w:color="auto"/>
        </w:pBdr>
        <w:jc w:val="center"/>
        <w:rPr>
          <w:b/>
        </w:rPr>
      </w:pPr>
      <w:r w:rsidRPr="00675262">
        <w:rPr>
          <w:b/>
        </w:rPr>
        <w:t>(označenie o</w:t>
      </w:r>
      <w:r>
        <w:rPr>
          <w:b/>
        </w:rPr>
        <w:t>rgánu, ktorý rozhodnutie vydal)</w:t>
      </w:r>
    </w:p>
    <w:p w14:paraId="6D49BA7A" w14:textId="77777777" w:rsidR="00EF3EDE" w:rsidRDefault="00EF3EDE" w:rsidP="00EF3EDE">
      <w:pPr>
        <w:jc w:val="center"/>
        <w:rPr>
          <w:b/>
        </w:rPr>
      </w:pPr>
    </w:p>
    <w:p w14:paraId="465EDD25" w14:textId="77777777" w:rsidR="006C4052" w:rsidRDefault="006C4052" w:rsidP="006C4052">
      <w:pPr>
        <w:jc w:val="center"/>
        <w:rPr>
          <w:rFonts w:eastAsia="Times New Roman"/>
          <w:b/>
        </w:rPr>
      </w:pPr>
      <w:r>
        <w:rPr>
          <w:b/>
        </w:rPr>
        <w:t>ROZHODNUTIE</w:t>
      </w:r>
    </w:p>
    <w:p w14:paraId="4056B446" w14:textId="6BC20033" w:rsidR="006C4052" w:rsidRDefault="006C4052" w:rsidP="006C4052">
      <w:pPr>
        <w:jc w:val="center"/>
        <w:rPr>
          <w:b/>
        </w:rPr>
      </w:pPr>
      <w:r>
        <w:rPr>
          <w:b/>
        </w:rPr>
        <w:t>O NESCHVÁLENÍ ŽIADOSTI O POSKYTNUTIE NENÁVRATNÉHO FINANČNÉHO PRÍSPEVKU</w:t>
      </w:r>
    </w:p>
    <w:p w14:paraId="1B6B6DFC" w14:textId="0C8E8317" w:rsidR="00EF3EDE" w:rsidRPr="008C1C29" w:rsidRDefault="006C4052" w:rsidP="006C4052">
      <w:pPr>
        <w:jc w:val="both"/>
      </w:pPr>
      <w:r>
        <w:t>Riadiaci orgán (........identifikácia RO) na základe výsledkov konania o  žiadosti o poskytnutie nenávratného finančného príspevku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Change w:id="159" w:author="Autor">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PrChange>
      </w:tblPr>
      <w:tblGrid>
        <w:gridCol w:w="4606"/>
        <w:gridCol w:w="4606"/>
        <w:tblGridChange w:id="160">
          <w:tblGrid>
            <w:gridCol w:w="4606"/>
            <w:gridCol w:w="4606"/>
          </w:tblGrid>
        </w:tblGridChange>
      </w:tblGrid>
      <w:tr w:rsidR="00EF3EDE" w:rsidRPr="001341AE" w14:paraId="63ABC2B8" w14:textId="77777777" w:rsidTr="000518CF">
        <w:trPr>
          <w:trHeight w:val="683"/>
          <w:trPrChange w:id="161" w:author="Autor">
            <w:trPr>
              <w:trHeight w:val="683"/>
            </w:trPr>
          </w:trPrChange>
        </w:trPr>
        <w:tc>
          <w:tcPr>
            <w:tcW w:w="4606" w:type="dxa"/>
            <w:shd w:val="clear" w:color="auto" w:fill="CCC0D9"/>
            <w:vAlign w:val="center"/>
            <w:tcPrChange w:id="162" w:author="Autor">
              <w:tcPr>
                <w:tcW w:w="4606" w:type="dxa"/>
                <w:shd w:val="clear" w:color="auto" w:fill="CCC0D9"/>
                <w:vAlign w:val="center"/>
              </w:tcPr>
            </w:tcPrChange>
          </w:tcPr>
          <w:p w14:paraId="036723CF" w14:textId="77777777" w:rsidR="00EF3EDE" w:rsidRPr="001341AE" w:rsidRDefault="00EF3EDE" w:rsidP="001C6A00">
            <w:pPr>
              <w:spacing w:after="0" w:line="240" w:lineRule="auto"/>
              <w:jc w:val="center"/>
              <w:rPr>
                <w:b/>
              </w:rPr>
            </w:pPr>
            <w:r w:rsidRPr="001C6A00">
              <w:rPr>
                <w:b/>
                <w:sz w:val="22"/>
              </w:rPr>
              <w:t>Identifikácia žiadateľa (ďalej len ,,žiadateľ“)</w:t>
            </w:r>
          </w:p>
        </w:tc>
        <w:tc>
          <w:tcPr>
            <w:tcW w:w="4606" w:type="dxa"/>
            <w:tcPrChange w:id="163" w:author="Autor">
              <w:tcPr>
                <w:tcW w:w="4606" w:type="dxa"/>
              </w:tcPr>
            </w:tcPrChange>
          </w:tcPr>
          <w:p w14:paraId="26D565B6" w14:textId="77777777" w:rsidR="00EF3EDE" w:rsidRPr="001341AE" w:rsidRDefault="00EF3EDE" w:rsidP="001C6A00">
            <w:pPr>
              <w:spacing w:after="0" w:line="240" w:lineRule="auto"/>
              <w:jc w:val="both"/>
            </w:pPr>
          </w:p>
        </w:tc>
      </w:tr>
      <w:tr w:rsidR="00EF3EDE" w:rsidRPr="001341AE" w14:paraId="471331DC" w14:textId="77777777" w:rsidTr="000518CF">
        <w:trPr>
          <w:trHeight w:val="693"/>
          <w:trPrChange w:id="164" w:author="Autor">
            <w:trPr>
              <w:trHeight w:val="693"/>
            </w:trPr>
          </w:trPrChange>
        </w:trPr>
        <w:tc>
          <w:tcPr>
            <w:tcW w:w="4606" w:type="dxa"/>
            <w:shd w:val="clear" w:color="auto" w:fill="CCC0D9"/>
            <w:vAlign w:val="center"/>
            <w:tcPrChange w:id="165" w:author="Autor">
              <w:tcPr>
                <w:tcW w:w="4606" w:type="dxa"/>
                <w:shd w:val="clear" w:color="auto" w:fill="CCC0D9"/>
                <w:vAlign w:val="center"/>
              </w:tcPr>
            </w:tcPrChange>
          </w:tcPr>
          <w:p w14:paraId="4F59F13F" w14:textId="5247C5D2" w:rsidR="00EF3EDE" w:rsidRPr="001341AE" w:rsidRDefault="006C4052" w:rsidP="001C6A00">
            <w:pPr>
              <w:spacing w:after="0" w:line="240" w:lineRule="auto"/>
              <w:jc w:val="center"/>
              <w:rPr>
                <w:b/>
              </w:rPr>
            </w:pPr>
            <w:r w:rsidRPr="001C6A00">
              <w:rPr>
                <w:b/>
                <w:sz w:val="22"/>
              </w:rPr>
              <w:t>Kód žiadosti o </w:t>
            </w:r>
            <w:r>
              <w:rPr>
                <w:b/>
                <w:sz w:val="22"/>
              </w:rPr>
              <w:t>poskytnuti</w:t>
            </w:r>
            <w:r w:rsidR="00725115">
              <w:rPr>
                <w:b/>
                <w:sz w:val="22"/>
              </w:rPr>
              <w:t>e</w:t>
            </w:r>
            <w:r>
              <w:rPr>
                <w:b/>
                <w:sz w:val="22"/>
              </w:rPr>
              <w:t xml:space="preserve"> </w:t>
            </w:r>
            <w:r w:rsidRPr="001341AE">
              <w:rPr>
                <w:b/>
                <w:sz w:val="22"/>
              </w:rPr>
              <w:t>nenávratn</w:t>
            </w:r>
            <w:r>
              <w:rPr>
                <w:b/>
                <w:sz w:val="22"/>
              </w:rPr>
              <w:t>ého</w:t>
            </w:r>
            <w:r w:rsidRPr="001341AE">
              <w:rPr>
                <w:b/>
                <w:sz w:val="22"/>
              </w:rPr>
              <w:t xml:space="preserve"> finančn</w:t>
            </w:r>
            <w:r>
              <w:rPr>
                <w:b/>
                <w:sz w:val="22"/>
              </w:rPr>
              <w:t>ého</w:t>
            </w:r>
            <w:r w:rsidRPr="001341AE">
              <w:rPr>
                <w:b/>
                <w:sz w:val="22"/>
              </w:rPr>
              <w:t xml:space="preserve"> príspevk</w:t>
            </w:r>
            <w:r>
              <w:rPr>
                <w:b/>
                <w:sz w:val="22"/>
              </w:rPr>
              <w:t>u</w:t>
            </w:r>
            <w:r w:rsidRPr="001C6A00">
              <w:rPr>
                <w:b/>
                <w:sz w:val="22"/>
              </w:rPr>
              <w:t xml:space="preserve"> (ďalej len ,,žiadosť“)</w:t>
            </w:r>
          </w:p>
        </w:tc>
        <w:tc>
          <w:tcPr>
            <w:tcW w:w="4606" w:type="dxa"/>
            <w:tcPrChange w:id="166" w:author="Autor">
              <w:tcPr>
                <w:tcW w:w="4606" w:type="dxa"/>
              </w:tcPr>
            </w:tcPrChange>
          </w:tcPr>
          <w:p w14:paraId="4888E703" w14:textId="77777777" w:rsidR="00EF3EDE" w:rsidRPr="001341AE" w:rsidRDefault="00EF3EDE" w:rsidP="001C6A00">
            <w:pPr>
              <w:spacing w:after="0" w:line="240" w:lineRule="auto"/>
              <w:jc w:val="both"/>
            </w:pPr>
          </w:p>
        </w:tc>
      </w:tr>
      <w:tr w:rsidR="00EF3EDE" w:rsidRPr="001341AE" w14:paraId="7343E2D2" w14:textId="77777777" w:rsidTr="000518CF">
        <w:trPr>
          <w:trHeight w:val="703"/>
          <w:trPrChange w:id="167" w:author="Autor">
            <w:trPr>
              <w:trHeight w:val="703"/>
            </w:trPr>
          </w:trPrChange>
        </w:trPr>
        <w:tc>
          <w:tcPr>
            <w:tcW w:w="4606" w:type="dxa"/>
            <w:shd w:val="clear" w:color="auto" w:fill="CCC0D9"/>
            <w:vAlign w:val="center"/>
            <w:tcPrChange w:id="168" w:author="Autor">
              <w:tcPr>
                <w:tcW w:w="4606" w:type="dxa"/>
                <w:shd w:val="clear" w:color="auto" w:fill="CCC0D9"/>
                <w:vAlign w:val="center"/>
              </w:tcPr>
            </w:tcPrChange>
          </w:tcPr>
          <w:p w14:paraId="466CA19C" w14:textId="77777777" w:rsidR="00EF3EDE" w:rsidRPr="001341AE" w:rsidRDefault="00EF3EDE" w:rsidP="001C6A00">
            <w:pPr>
              <w:spacing w:after="0" w:line="240" w:lineRule="auto"/>
              <w:jc w:val="center"/>
              <w:rPr>
                <w:b/>
              </w:rPr>
            </w:pPr>
            <w:r w:rsidRPr="001C6A00">
              <w:rPr>
                <w:b/>
                <w:sz w:val="22"/>
              </w:rPr>
              <w:t>Kód výzvy</w:t>
            </w:r>
            <w:r w:rsidRPr="001341AE">
              <w:rPr>
                <w:b/>
                <w:sz w:val="22"/>
              </w:rPr>
              <w:t>/vyzvania</w:t>
            </w:r>
            <w:r>
              <w:rPr>
                <w:b/>
                <w:sz w:val="22"/>
              </w:rPr>
              <w:br/>
              <w:t>(ďalej len „výzva“)</w:t>
            </w:r>
          </w:p>
        </w:tc>
        <w:tc>
          <w:tcPr>
            <w:tcW w:w="4606" w:type="dxa"/>
            <w:tcPrChange w:id="169" w:author="Autor">
              <w:tcPr>
                <w:tcW w:w="4606" w:type="dxa"/>
              </w:tcPr>
            </w:tcPrChange>
          </w:tcPr>
          <w:p w14:paraId="5080AB99" w14:textId="77777777" w:rsidR="00EF3EDE" w:rsidRPr="001341AE" w:rsidRDefault="00EF3EDE" w:rsidP="001C6A00">
            <w:pPr>
              <w:spacing w:after="0" w:line="240" w:lineRule="auto"/>
              <w:jc w:val="both"/>
            </w:pPr>
          </w:p>
        </w:tc>
      </w:tr>
    </w:tbl>
    <w:p w14:paraId="2897A5EE" w14:textId="4AEAF82B" w:rsidR="006C4052" w:rsidRDefault="006C4052" w:rsidP="006C4052">
      <w:pPr>
        <w:spacing w:before="240"/>
        <w:jc w:val="both"/>
        <w:rPr>
          <w:rFonts w:eastAsia="Times New Roman"/>
        </w:rPr>
      </w:pPr>
      <w:r>
        <w:t>rozhodol tak, že v súlade s § 19 ods. 9 písm. b)</w:t>
      </w:r>
      <w:r w:rsidR="003621FF">
        <w:t xml:space="preserve"> </w:t>
      </w:r>
      <w:r w:rsidR="003621FF" w:rsidRPr="003621FF">
        <w:rPr>
          <w:color w:val="FF0000"/>
          <w:sz w:val="18"/>
          <w:szCs w:val="18"/>
        </w:rPr>
        <w:t>.... pozn. v </w:t>
      </w:r>
      <w:r w:rsidR="003621FF" w:rsidRPr="00952092">
        <w:rPr>
          <w:color w:val="FF0000"/>
          <w:sz w:val="18"/>
          <w:szCs w:val="18"/>
        </w:rPr>
        <w:t xml:space="preserve">čase krízovej situácie </w:t>
      </w:r>
      <w:r w:rsidR="003621FF">
        <w:rPr>
          <w:color w:val="FF0000"/>
          <w:sz w:val="18"/>
          <w:szCs w:val="18"/>
        </w:rPr>
        <w:t xml:space="preserve">nahradiť </w:t>
      </w:r>
      <w:r w:rsidR="005D3DC5">
        <w:rPr>
          <w:color w:val="FF0000"/>
          <w:sz w:val="18"/>
          <w:szCs w:val="18"/>
        </w:rPr>
        <w:t>„</w:t>
      </w:r>
      <w:r w:rsidR="003621FF">
        <w:rPr>
          <w:color w:val="FF0000"/>
          <w:sz w:val="18"/>
          <w:szCs w:val="18"/>
        </w:rPr>
        <w:t>§ 19 ods. 9 písm. b)</w:t>
      </w:r>
      <w:r w:rsidR="005D3DC5">
        <w:rPr>
          <w:color w:val="FF0000"/>
          <w:sz w:val="18"/>
          <w:szCs w:val="18"/>
        </w:rPr>
        <w:t>“</w:t>
      </w:r>
      <w:r w:rsidR="003621FF" w:rsidRPr="00952092">
        <w:rPr>
          <w:color w:val="FF0000"/>
          <w:sz w:val="18"/>
          <w:szCs w:val="18"/>
        </w:rPr>
        <w:t xml:space="preserve"> znením </w:t>
      </w:r>
      <w:commentRangeStart w:id="170"/>
      <w:r w:rsidR="005D3DC5">
        <w:rPr>
          <w:color w:val="FF0000"/>
          <w:sz w:val="18"/>
          <w:szCs w:val="18"/>
        </w:rPr>
        <w:t>„</w:t>
      </w:r>
      <w:r w:rsidR="003621FF" w:rsidRPr="00952092">
        <w:rPr>
          <w:color w:val="FF0000"/>
          <w:sz w:val="18"/>
          <w:szCs w:val="18"/>
        </w:rPr>
        <w:t xml:space="preserve">§ 57 ods. 7 </w:t>
      </w:r>
      <w:commentRangeEnd w:id="170"/>
      <w:ins w:id="171" w:author="Autor">
        <w:r w:rsidR="005121D3">
          <w:rPr>
            <w:rStyle w:val="Odkaznakomentr"/>
          </w:rPr>
          <w:commentReference w:id="170"/>
        </w:r>
        <w:r w:rsidR="004303AC">
          <w:rPr>
            <w:color w:val="FF0000"/>
            <w:sz w:val="18"/>
            <w:szCs w:val="18"/>
          </w:rPr>
          <w:t xml:space="preserve">druhá veta </w:t>
        </w:r>
      </w:ins>
      <w:r w:rsidR="003621FF" w:rsidRPr="00952092">
        <w:rPr>
          <w:color w:val="FF0000"/>
          <w:sz w:val="18"/>
          <w:szCs w:val="18"/>
        </w:rPr>
        <w:t>v spojení s § 19</w:t>
      </w:r>
      <w:ins w:id="172" w:author="Autor">
        <w:r w:rsidR="005121D3">
          <w:rPr>
            <w:color w:val="FF0000"/>
            <w:sz w:val="18"/>
            <w:szCs w:val="18"/>
          </w:rPr>
          <w:t xml:space="preserve"> ods. 10 až 12</w:t>
        </w:r>
      </w:ins>
      <w:r w:rsidR="005D3DC5">
        <w:rPr>
          <w:color w:val="FF0000"/>
          <w:sz w:val="18"/>
          <w:szCs w:val="18"/>
        </w:rPr>
        <w:t>“</w:t>
      </w:r>
      <w:r w:rsidR="003621FF" w:rsidRPr="00952092">
        <w:rPr>
          <w:color w:val="FF0000"/>
          <w:sz w:val="18"/>
          <w:szCs w:val="18"/>
        </w:rPr>
        <w:t xml:space="preserve"> </w:t>
      </w:r>
      <w:r>
        <w:t xml:space="preserve"> zákona č. 292/2014 Z.</w:t>
      </w:r>
      <w:r w:rsidR="00725115">
        <w:t xml:space="preserve"> </w:t>
      </w:r>
      <w:r>
        <w:t xml:space="preserve">z. o príspevku poskytovanom z európskych štrukturálnych a investičných fondov a o zmene a doplnení niektorých zákonov v znení neskorších predpisov (ďalej len ,,zákon o príspevku z EŠIF“) žiadosť </w:t>
      </w:r>
    </w:p>
    <w:p w14:paraId="5CC57513" w14:textId="77777777" w:rsidR="006C4052" w:rsidRDefault="006C4052" w:rsidP="006C4052">
      <w:pPr>
        <w:spacing w:before="240"/>
        <w:jc w:val="center"/>
        <w:rPr>
          <w:b/>
        </w:rPr>
      </w:pPr>
    </w:p>
    <w:p w14:paraId="1E293D09" w14:textId="77777777" w:rsidR="006C4052" w:rsidRDefault="006C4052" w:rsidP="006C4052">
      <w:pPr>
        <w:spacing w:before="240"/>
        <w:jc w:val="center"/>
        <w:rPr>
          <w:b/>
          <w:sz w:val="28"/>
          <w:szCs w:val="28"/>
        </w:rPr>
      </w:pPr>
      <w:r>
        <w:rPr>
          <w:b/>
          <w:sz w:val="28"/>
          <w:szCs w:val="28"/>
        </w:rPr>
        <w:t>n e s ch v a ľ u j e.</w:t>
      </w:r>
    </w:p>
    <w:p w14:paraId="2F1741A9" w14:textId="77777777" w:rsidR="006C4052" w:rsidRDefault="006C4052" w:rsidP="006C4052">
      <w:pPr>
        <w:spacing w:before="240"/>
        <w:jc w:val="center"/>
        <w:rPr>
          <w:b/>
        </w:rPr>
      </w:pPr>
    </w:p>
    <w:p w14:paraId="2A3EBD7F" w14:textId="75F615CF" w:rsidR="006C4052" w:rsidRDefault="006C4052" w:rsidP="006C4052">
      <w:pPr>
        <w:spacing w:before="240"/>
        <w:jc w:val="both"/>
      </w:pPr>
      <w:r>
        <w:rPr>
          <w:b/>
        </w:rPr>
        <w:t>Odôvodnenie:</w:t>
      </w:r>
      <w:r>
        <w:t xml:space="preserve"> </w:t>
      </w:r>
      <w:r>
        <w:rPr>
          <w:color w:val="FF0000"/>
          <w:sz w:val="18"/>
          <w:szCs w:val="18"/>
        </w:rPr>
        <w:t>..........Pozn. Identifikácia riadiaceho orgánu</w:t>
      </w:r>
      <w:r>
        <w:t xml:space="preserve"> ako riadiaci orgán pre operačný program.... v rámci konania o žiadosti overil splnenie podmienok poskytnutia príspevku a dospel k záveru, že žiadosť podľa jej obsahu (vrátane príloh) splnila podmienky poskytnutia príspevku tak, ako boli stanovené vo výzve</w:t>
      </w:r>
      <w:del w:id="173" w:author="Autor">
        <w:r>
          <w:delText xml:space="preserve">. </w:delText>
        </w:r>
        <w:commentRangeStart w:id="174"/>
        <w:r>
          <w:delText xml:space="preserve">Uvedené overenie podmienok poskytovania príspevku nelimituje poskytovateľa alebo štatutárny orgán poskytovateľa v overovaní ich splnenia v prípadných ďalších konaniach v súvislosti so žiadosťou v súlade so zákonom o príspevku z EŠIF. </w:delText>
        </w:r>
        <w:commentRangeEnd w:id="174"/>
        <w:r>
          <w:rPr>
            <w:rStyle w:val="Odkaznakomentr"/>
            <w:rFonts w:eastAsia="Times New Roman" w:cs="Times New Roman"/>
          </w:rPr>
          <w:commentReference w:id="174"/>
        </w:r>
      </w:del>
      <w:ins w:id="175" w:author="Autor">
        <w:r w:rsidR="005121D3">
          <w:t>, avšak žiadosť nebolo možné schváliť z dôvodu nedostatku finančných prostriedkov určených vo výzve</w:t>
        </w:r>
        <w:r>
          <w:t xml:space="preserve">. </w:t>
        </w:r>
      </w:ins>
      <w:r>
        <w:t>Žiadosť bola predmetom odborného hodnotenia, v rámci ktorého došlo k zníženiu počtu bodov z dôvodu, že .....</w:t>
      </w:r>
      <w:r>
        <w:rPr>
          <w:color w:val="FF0000"/>
          <w:sz w:val="18"/>
          <w:szCs w:val="18"/>
        </w:rPr>
        <w:t>(</w:t>
      </w:r>
      <w:del w:id="176" w:author="Autor">
        <w:r>
          <w:rPr>
            <w:color w:val="FF0000"/>
            <w:sz w:val="18"/>
            <w:szCs w:val="18"/>
          </w:rPr>
          <w:delText>pozn. uviesť dôvody, pre ktoré došlo k zníženiu bodového hodnotenia)</w:delText>
        </w:r>
        <w:r>
          <w:delText>./</w:delText>
        </w:r>
      </w:del>
      <w:ins w:id="177" w:author="Autor">
        <w:r w:rsidR="005121D3">
          <w:rPr>
            <w:color w:val="FF0000"/>
            <w:sz w:val="18"/>
            <w:szCs w:val="18"/>
          </w:rPr>
          <w:t>P</w:t>
        </w:r>
        <w:r>
          <w:rPr>
            <w:color w:val="FF0000"/>
            <w:sz w:val="18"/>
            <w:szCs w:val="18"/>
          </w:rPr>
          <w:t>ozn. uviesť dôvody, pre ktoré došlo k zníženiu bodového hodnotenia</w:t>
        </w:r>
        <w:r w:rsidR="005121D3">
          <w:rPr>
            <w:color w:val="FF0000"/>
            <w:sz w:val="18"/>
            <w:szCs w:val="18"/>
          </w:rPr>
          <w:t>.</w:t>
        </w:r>
        <w:r w:rsidR="005121D3" w:rsidRPr="005121D3">
          <w:rPr>
            <w:color w:val="FF0000"/>
            <w:sz w:val="18"/>
            <w:szCs w:val="18"/>
          </w:rPr>
          <w:t xml:space="preserve"> </w:t>
        </w:r>
        <w:r w:rsidR="005121D3">
          <w:rPr>
            <w:color w:val="FF0000"/>
            <w:sz w:val="18"/>
            <w:szCs w:val="18"/>
          </w:rPr>
          <w:t>Odôvodnenie rozhodnutia musí obsahovať osobitný výpočet každého bodovacieho hodnotiaceho kritéria, v ktorom bol znížený počet bodov, s uvedením počtu bodov, ktoré podľa výsledku OH žiadateľ za dané kritérium skutočne získal a </w:t>
        </w:r>
        <w:commentRangeStart w:id="178"/>
        <w:r w:rsidR="005121D3">
          <w:rPr>
            <w:color w:val="FF0000"/>
            <w:sz w:val="18"/>
            <w:szCs w:val="18"/>
          </w:rPr>
          <w:t xml:space="preserve">konkrétne dôvody </w:t>
        </w:r>
        <w:commentRangeEnd w:id="178"/>
        <w:r w:rsidR="00767259">
          <w:rPr>
            <w:rStyle w:val="Odkaznakomentr"/>
          </w:rPr>
          <w:commentReference w:id="178"/>
        </w:r>
        <w:r w:rsidR="005121D3">
          <w:rPr>
            <w:color w:val="FF0000"/>
            <w:sz w:val="18"/>
            <w:szCs w:val="18"/>
          </w:rPr>
          <w:t>zníženia počtu bodov</w:t>
        </w:r>
        <w:r w:rsidR="00967B29" w:rsidRPr="00E643CD">
          <w:rPr>
            <w:color w:val="FF0000"/>
            <w:sz w:val="18"/>
            <w:szCs w:val="18"/>
          </w:rPr>
          <w:t>; v prípade hodnotiacich kritérií, pri ktorých znížený počet pridelených bodov nie je dôsledkom nedostatkov žiadosti, ale vyplýva zo samotného nastavenia hodnotiaceho kritéria (napr. vyšším počtom bodov poskytovateľ vyjadruje zvýšenú podporu resp. preferenciu určitej skutočnosti) postačuje odkázať len na túto skutočnosť aj jej zhodnotenie podľa nastavení hodnotiaceho kritéria</w:t>
        </w:r>
        <w:r w:rsidR="005121D3" w:rsidRPr="00E643CD">
          <w:rPr>
            <w:color w:val="FF0000"/>
            <w:sz w:val="18"/>
            <w:szCs w:val="18"/>
          </w:rPr>
          <w:t>. Odôvodnenie</w:t>
        </w:r>
        <w:r w:rsidR="005121D3">
          <w:rPr>
            <w:color w:val="FF0000"/>
            <w:sz w:val="18"/>
            <w:szCs w:val="18"/>
          </w:rPr>
          <w:t xml:space="preserve"> </w:t>
        </w:r>
        <w:r w:rsidR="005121D3" w:rsidRPr="007A2785">
          <w:rPr>
            <w:color w:val="FF0000"/>
            <w:sz w:val="18"/>
            <w:szCs w:val="18"/>
            <w:u w:val="single"/>
          </w:rPr>
          <w:t>sa nesmie limitovať</w:t>
        </w:r>
        <w:r w:rsidR="005121D3">
          <w:rPr>
            <w:color w:val="FF0000"/>
            <w:sz w:val="18"/>
            <w:szCs w:val="18"/>
          </w:rPr>
          <w:t xml:space="preserve"> iba na uvedenie celkového počtu získaných bodov a výpočet kritérií, v ktorých došlo ku kráteniu, bez uvedenia konkrétnej bodovej strany za jednotlivé kritéri</w:t>
        </w:r>
        <w:r w:rsidR="0072576F">
          <w:rPr>
            <w:color w:val="FF0000"/>
            <w:sz w:val="18"/>
            <w:szCs w:val="18"/>
          </w:rPr>
          <w:t xml:space="preserve">á </w:t>
        </w:r>
        <w:r w:rsidR="0072576F" w:rsidRPr="0072576F">
          <w:rPr>
            <w:color w:val="FF0000"/>
            <w:sz w:val="18"/>
            <w:szCs w:val="18"/>
          </w:rPr>
          <w:t>(ak relevantné)</w:t>
        </w:r>
        <w:r w:rsidR="005121D3">
          <w:rPr>
            <w:color w:val="FF0000"/>
            <w:sz w:val="18"/>
            <w:szCs w:val="18"/>
          </w:rPr>
          <w:t xml:space="preserve">. Uvedené skutočnosti musia mať svoj základ už v hodnotiacom hárku, preto, ak tomu tak nie </w:t>
        </w:r>
        <w:r w:rsidR="005121D3">
          <w:rPr>
            <w:color w:val="FF0000"/>
            <w:sz w:val="18"/>
            <w:szCs w:val="18"/>
          </w:rPr>
          <w:lastRenderedPageBreak/>
          <w:t>je, a teda poskytovateľ nemá dostatočné podklady pre vyhotovenie správneho a riadne odôvodneného rozhodnutia, je potrebné uplatniť postup podľa kapitoly 3.2.1.2 bod 10 Systému riadenia EŠIF. Kvalita odôvodnenia rozhodnutia poskytovateľa je zásadná pre rozhodnutie štatutárneho orgánu poskytovateľa v druhom stupni, ak dôjde k podaniu opravného prostriedku</w:t>
        </w:r>
        <w:r>
          <w:rPr>
            <w:color w:val="FF0000"/>
            <w:sz w:val="18"/>
            <w:szCs w:val="18"/>
          </w:rPr>
          <w:t>)</w:t>
        </w:r>
        <w:r>
          <w:t>/</w:t>
        </w:r>
      </w:ins>
      <w:r>
        <w:rPr>
          <w:u w:val="single"/>
        </w:rPr>
        <w:t xml:space="preserve">alternatívne </w:t>
      </w:r>
      <w:r>
        <w:rPr>
          <w:color w:val="FF0000"/>
          <w:sz w:val="18"/>
          <w:szCs w:val="18"/>
        </w:rPr>
        <w:t>(</w:t>
      </w:r>
      <w:r w:rsidR="00725115">
        <w:rPr>
          <w:color w:val="FF0000"/>
          <w:sz w:val="18"/>
          <w:szCs w:val="18"/>
        </w:rPr>
        <w:t>p</w:t>
      </w:r>
      <w:r>
        <w:rPr>
          <w:color w:val="FF0000"/>
          <w:sz w:val="18"/>
          <w:szCs w:val="18"/>
        </w:rPr>
        <w:t>ozn. ak dôvodom toho, že na žiadosť neboli dostatočné finančné prostriedky bolo aplikovanie výberových kritérií</w:t>
      </w:r>
      <w:del w:id="179" w:author="Autor">
        <w:r>
          <w:rPr>
            <w:color w:val="FF0000"/>
            <w:sz w:val="18"/>
            <w:szCs w:val="18"/>
          </w:rPr>
          <w:delText>)</w:delText>
        </w:r>
      </w:del>
      <w:ins w:id="180" w:author="Autor">
        <w:r>
          <w:rPr>
            <w:color w:val="FF0000"/>
            <w:sz w:val="18"/>
            <w:szCs w:val="18"/>
          </w:rPr>
          <w:t>)</w:t>
        </w:r>
        <w:r w:rsidR="00F0384D">
          <w:rPr>
            <w:color w:val="FF0000"/>
            <w:sz w:val="18"/>
            <w:szCs w:val="18"/>
          </w:rPr>
          <w:t>.</w:t>
        </w:r>
      </w:ins>
      <w:r>
        <w:t xml:space="preserve"> Žiadosť v dôsledku aplikácie výberových kritérií..... </w:t>
      </w:r>
      <w:r>
        <w:rPr>
          <w:color w:val="FF0000"/>
          <w:sz w:val="18"/>
          <w:szCs w:val="18"/>
        </w:rPr>
        <w:t>(Pozn. uviesť špecifikáciu dôvodov</w:t>
      </w:r>
      <w:ins w:id="181" w:author="Autor">
        <w:r w:rsidR="005121D3">
          <w:rPr>
            <w:color w:val="FF0000"/>
            <w:sz w:val="18"/>
            <w:szCs w:val="18"/>
          </w:rPr>
          <w:t xml:space="preserve"> primerane podľa inštrukcií podľa predchádzajúcej alternatívy</w:t>
        </w:r>
      </w:ins>
      <w:r>
        <w:rPr>
          <w:color w:val="FF0000"/>
          <w:sz w:val="18"/>
          <w:szCs w:val="18"/>
        </w:rPr>
        <w:t>)</w:t>
      </w:r>
      <w:r>
        <w:t xml:space="preserve">. </w:t>
      </w:r>
    </w:p>
    <w:p w14:paraId="43F88774" w14:textId="73F174A6" w:rsidR="006C4052" w:rsidRDefault="006C4052" w:rsidP="006C4052">
      <w:pPr>
        <w:spacing w:before="240"/>
        <w:jc w:val="both"/>
      </w:pPr>
      <w:r>
        <w:t>V rámci výzvy bol predložený počet žiadostí, ktoré svojou výškou schváleného nenávratného finančného príspevku presahovali výšku finančných prostriedkov určených na vyčerpanie vo</w:t>
      </w:r>
      <w:r w:rsidR="00725115">
        <w:t> </w:t>
      </w:r>
      <w:r>
        <w:t xml:space="preserve">výzve. Z dôvodu nedostatku finančných prostriedkov určených na vyčerpanie vo výzve </w:t>
      </w:r>
      <w:commentRangeStart w:id="182"/>
      <w:r>
        <w:t>rozhodol riadiaci orgán o neschválení žiadosti</w:t>
      </w:r>
      <w:commentRangeEnd w:id="182"/>
      <w:r w:rsidR="00F92BE5">
        <w:rPr>
          <w:rStyle w:val="Odkaznakomentr"/>
        </w:rPr>
        <w:commentReference w:id="182"/>
      </w:r>
      <w:r>
        <w:t>. Toto rozhodnutie môže byť v súlade s</w:t>
      </w:r>
      <w:r w:rsidR="00725115">
        <w:t> </w:t>
      </w:r>
      <w:r>
        <w:t>§ 21 zákona o príspevku z EŠIF preskúmané v rámci konania o zmene rozhodnutia o neschválení žiadosti. Na preskúmanie rozhodnutia podľa predchádzajúcej vety nie je právny nárok a tento postup je podmienený najmä skutočnosťou, že riadiaci orgán bude v budúcnosti disponovať finančnými prostriedkami na financovanie projektov, ktoré nebolo možné schváliť len z dôvodu nedostatku finančných prostriedkov určených na vyčerpanie</w:t>
      </w:r>
      <w:r w:rsidR="00DB6F78">
        <w:t xml:space="preserve"> vo výzve</w:t>
      </w:r>
      <w:r>
        <w:t xml:space="preserve">. </w:t>
      </w:r>
    </w:p>
    <w:p w14:paraId="269E57B3" w14:textId="70A7F7E1" w:rsidR="00F92BE5" w:rsidRDefault="00F92BE5" w:rsidP="00A60C15">
      <w:pPr>
        <w:spacing w:before="240"/>
        <w:jc w:val="both"/>
        <w:rPr>
          <w:ins w:id="183" w:author="Autor"/>
          <w:b/>
        </w:rPr>
      </w:pPr>
      <w:ins w:id="184" w:author="Autor">
        <w:r>
          <w:t xml:space="preserve">Overenie podmienok poskytovania príspevku vykonané poskytovateľom v rámci konania o žiadosti nelimituje poskytovateľa alebo štatutárny orgán poskytovateľa v overovaní ich splnenia v prípadných </w:t>
        </w:r>
        <w:commentRangeStart w:id="185"/>
        <w:r>
          <w:t xml:space="preserve">ďalších konaniach v súvislosti so žiadosťou v súlade so zákonom o príspevku z EŠIF. </w:t>
        </w:r>
        <w:commentRangeEnd w:id="185"/>
        <w:r>
          <w:rPr>
            <w:rStyle w:val="Odkaznakomentr"/>
          </w:rPr>
          <w:commentReference w:id="185"/>
        </w:r>
      </w:ins>
    </w:p>
    <w:p w14:paraId="19299086" w14:textId="60548C7C" w:rsidR="00A60C15" w:rsidRDefault="006C4052" w:rsidP="00A60C15">
      <w:pPr>
        <w:spacing w:before="240"/>
        <w:jc w:val="both"/>
      </w:pPr>
      <w:r>
        <w:rPr>
          <w:b/>
        </w:rPr>
        <w:t xml:space="preserve">Poučenie o opravnom prostriedku: </w:t>
      </w:r>
    </w:p>
    <w:p w14:paraId="0D59189F" w14:textId="75998E3F" w:rsidR="00A60C15" w:rsidRDefault="00A60C15" w:rsidP="00A60C15">
      <w:pPr>
        <w:spacing w:before="240"/>
        <w:jc w:val="both"/>
      </w:pPr>
      <w:r>
        <w:t xml:space="preserve">Proti tomuto rozhodnutiu je v súlade s § 22 zákona </w:t>
      </w:r>
      <w:r>
        <w:br/>
        <w:t>o príspevku z EŠIF možné podať odvolanie. Žiadateľ môže podať odvolanie písomne riadiacemu orgánu do 10 pracovných dní odo dňa doručenia tohto rozhodnutia. V odvolaní sa okrem identifikačných náležitostí (§ 22 ods. 5 písm. a) a b) zákona o príspevku z EŠIF) musí uviesť, proti ktorému rozhodnutiu odvolanie smeruje, akej veci sa odvolanie týka a dôvody podania odvolania, čo odvolaním žiadateľ navrhuje a dátum podania a podpis osoby podávajúcej odvolanie.</w:t>
      </w:r>
    </w:p>
    <w:p w14:paraId="30715092" w14:textId="40C5F85E" w:rsidR="006C4052" w:rsidRDefault="006C4052" w:rsidP="00A60C15">
      <w:pPr>
        <w:spacing w:before="240"/>
        <w:jc w:val="both"/>
      </w:pPr>
      <w:r>
        <w:t xml:space="preserve">Žiadateľ je oprávnený </w:t>
      </w:r>
      <w:r w:rsidR="00B26F00">
        <w:t xml:space="preserve">po nadobudnutí právoplatnosti tohto rozhodnutia </w:t>
      </w:r>
      <w:r>
        <w:t>podať podnet na</w:t>
      </w:r>
      <w:r w:rsidR="009250CC">
        <w:t> </w:t>
      </w:r>
      <w:r>
        <w:t xml:space="preserve">preskúmanie rozhodnutia mimo odvolacieho konania </w:t>
      </w:r>
      <w:ins w:id="186" w:author="Autor">
        <w:r w:rsidR="00F92BE5">
          <w:t xml:space="preserve">(ďalej ako „podnet“) </w:t>
        </w:r>
      </w:ins>
      <w:r>
        <w:t>v súlade s podmienkami uvedenými v</w:t>
      </w:r>
      <w:r w:rsidR="009250CC">
        <w:t> </w:t>
      </w:r>
      <w:r>
        <w:t xml:space="preserve">§ 24 </w:t>
      </w:r>
      <w:ins w:id="187" w:author="Autor">
        <w:r w:rsidR="008607EB" w:rsidRPr="008607EB">
          <w:t xml:space="preserve">odsek 2 a 3 </w:t>
        </w:r>
      </w:ins>
      <w:r>
        <w:t>zákona o príspevku z EŠIF</w:t>
      </w:r>
      <w:ins w:id="188" w:author="Autor">
        <w:r>
          <w:t>.</w:t>
        </w:r>
        <w:r w:rsidR="00F92BE5">
          <w:t xml:space="preserve"> Žiadateľ môže podať podnet písomne riadiacemu orgánu, ktorý preskúmavané rozhodnutie vydal. Konanie o preskúmaní rozhodnutia o </w:t>
        </w:r>
        <w:r w:rsidR="008607EB">
          <w:t>neschválení</w:t>
        </w:r>
        <w:r w:rsidR="00F92BE5">
          <w:t xml:space="preserve"> mimo odvolacieho konania musí byť začaté najneskôr do dvoch rokov od nadobudnutia právoplatnosti rozhodnutia</w:t>
        </w:r>
      </w:ins>
      <w:r w:rsidR="00F92BE5">
        <w:t>.</w:t>
      </w:r>
    </w:p>
    <w:p w14:paraId="062CCC4E" w14:textId="77777777" w:rsidR="006C4052" w:rsidRDefault="006C4052" w:rsidP="006C4052">
      <w:pPr>
        <w:spacing w:before="240"/>
        <w:jc w:val="both"/>
      </w:pPr>
      <w:r>
        <w:t>Toto rozhodnutie je preskúmateľné súdom.</w:t>
      </w:r>
    </w:p>
    <w:p w14:paraId="09074DE9" w14:textId="7CAF9BD5" w:rsidR="005D458D" w:rsidRDefault="005D458D" w:rsidP="005D458D">
      <w:pPr>
        <w:spacing w:before="240"/>
        <w:jc w:val="both"/>
      </w:pPr>
      <w:r w:rsidRPr="00AD0FDB">
        <w:rPr>
          <w:color w:val="FF0000"/>
          <w:sz w:val="20"/>
          <w:szCs w:val="20"/>
        </w:rPr>
        <w:t>Pozn. Alternatíva č. 1</w:t>
      </w:r>
      <w:r>
        <w:t xml:space="preserve"> </w:t>
      </w:r>
      <w:r>
        <w:rPr>
          <w:color w:val="FF0000"/>
          <w:sz w:val="20"/>
          <w:szCs w:val="20"/>
        </w:rPr>
        <w:t xml:space="preserve"> v prípade </w:t>
      </w:r>
      <w:del w:id="189" w:author="Autor">
        <w:r>
          <w:rPr>
            <w:color w:val="FF0000"/>
            <w:sz w:val="20"/>
            <w:szCs w:val="20"/>
          </w:rPr>
          <w:delText xml:space="preserve">písomného vyhotovenia </w:delText>
        </w:r>
      </w:del>
      <w:r>
        <w:rPr>
          <w:color w:val="FF0000"/>
          <w:sz w:val="20"/>
          <w:szCs w:val="20"/>
        </w:rPr>
        <w:t>rozhodnutia</w:t>
      </w:r>
      <w:ins w:id="190" w:author="Autor">
        <w:r w:rsidR="00F92BE5">
          <w:rPr>
            <w:color w:val="FF0000"/>
            <w:sz w:val="20"/>
            <w:szCs w:val="20"/>
          </w:rPr>
          <w:t xml:space="preserve"> v listinnej podobe</w:t>
        </w:r>
      </w:ins>
      <w:r>
        <w:rPr>
          <w:color w:val="FF0000"/>
          <w:sz w:val="20"/>
          <w:szCs w:val="20"/>
        </w:rPr>
        <w:t>:</w:t>
      </w:r>
    </w:p>
    <w:p w14:paraId="78448D60" w14:textId="77777777" w:rsidR="005D458D" w:rsidRDefault="005D458D" w:rsidP="005D458D">
      <w:pPr>
        <w:spacing w:before="240"/>
        <w:jc w:val="both"/>
      </w:pPr>
    </w:p>
    <w:p w14:paraId="7FA688F3" w14:textId="0BCBDC43" w:rsidR="006C4052" w:rsidRDefault="006C4052" w:rsidP="006C4052">
      <w:pPr>
        <w:spacing w:before="240"/>
        <w:jc w:val="both"/>
      </w:pPr>
      <w:r>
        <w:t>V............., dňa........................</w:t>
      </w:r>
    </w:p>
    <w:p w14:paraId="32E0D075" w14:textId="77777777" w:rsidR="006C4052" w:rsidRDefault="006C4052" w:rsidP="006C4052">
      <w:pPr>
        <w:spacing w:before="240"/>
        <w:jc w:val="both"/>
      </w:pPr>
      <w:r>
        <w:lastRenderedPageBreak/>
        <w:t xml:space="preserve">                                                                                     ..............................................</w:t>
      </w:r>
    </w:p>
    <w:p w14:paraId="75A9EDD8" w14:textId="77777777" w:rsidR="006C4052" w:rsidRDefault="006C4052" w:rsidP="006C4052">
      <w:pPr>
        <w:jc w:val="both"/>
      </w:pPr>
      <w:r>
        <w:t xml:space="preserve">                                                        (meno, priezvisko, funkcia a podpis oprávnenej osoby RO)</w:t>
      </w:r>
    </w:p>
    <w:p w14:paraId="13167367" w14:textId="77777777" w:rsidR="006C4052" w:rsidRDefault="006C4052" w:rsidP="001C6A00">
      <w:pPr>
        <w:spacing w:after="0" w:line="240" w:lineRule="auto"/>
        <w:rPr>
          <w:rFonts w:eastAsia="Calibri"/>
          <w:szCs w:val="24"/>
        </w:rPr>
      </w:pPr>
      <w:r>
        <w:t xml:space="preserve">                                                                                      (odtlačok úradnej pečiatky)</w:t>
      </w:r>
      <w:r>
        <w:rPr>
          <w:rFonts w:eastAsia="Calibri"/>
          <w:szCs w:val="24"/>
        </w:rPr>
        <w:t xml:space="preserve"> </w:t>
      </w:r>
    </w:p>
    <w:p w14:paraId="13A9B69B" w14:textId="2C99EFF7" w:rsidR="00EF3EDE" w:rsidRDefault="00EF3EDE" w:rsidP="00EF3EDE"/>
    <w:p w14:paraId="2BF65231" w14:textId="77777777" w:rsidR="005D458D" w:rsidRDefault="005D458D" w:rsidP="005D458D">
      <w:pPr>
        <w:spacing w:before="240"/>
        <w:jc w:val="both"/>
        <w:rPr>
          <w:color w:val="FF0000"/>
          <w:sz w:val="20"/>
          <w:szCs w:val="20"/>
        </w:rPr>
      </w:pPr>
      <w:r>
        <w:t xml:space="preserve">  </w:t>
      </w:r>
      <w:r>
        <w:rPr>
          <w:color w:val="FF0000"/>
          <w:sz w:val="20"/>
          <w:szCs w:val="20"/>
        </w:rPr>
        <w:t>Pozn. Alternatíva č. 2 v prípade rozhodnutia vydávaného elektronicky:</w:t>
      </w:r>
    </w:p>
    <w:p w14:paraId="1CDF4A87" w14:textId="77FA4179" w:rsidR="00F92BE5" w:rsidRPr="0003066D" w:rsidRDefault="00F92BE5" w:rsidP="00F92BE5">
      <w:pPr>
        <w:spacing w:before="240"/>
        <w:jc w:val="both"/>
        <w:rPr>
          <w:ins w:id="191" w:author="Autor"/>
          <w:szCs w:val="24"/>
        </w:rPr>
      </w:pPr>
      <w:ins w:id="192" w:author="Autor">
        <w:r w:rsidRPr="00001CBD">
          <w:rPr>
            <w:szCs w:val="24"/>
          </w:rPr>
          <w:t>V ........................., za dátum vydania rozhodnutia sa považuje dátum vyplývajúci z kvalifikovanej elektronickej časovej pečiatky pripojenej k autorizácii oprávnenou osobou podľa</w:t>
        </w:r>
        <w:r w:rsidRPr="005E3C6C">
          <w:rPr>
            <w:color w:val="FF0000"/>
            <w:szCs w:val="24"/>
          </w:rPr>
          <w:t xml:space="preserve"> </w:t>
        </w:r>
        <w:r w:rsidRPr="0003066D">
          <w:rPr>
            <w:szCs w:val="24"/>
          </w:rPr>
          <w:t>zákona č.</w:t>
        </w:r>
      </w:ins>
      <w:moveToRangeStart w:id="193" w:author="Autor" w:name="move70340037"/>
      <w:moveTo w:id="194" w:author="Autor">
        <w:r w:rsidRPr="000518CF">
          <w:t xml:space="preserve"> 305/2013 Z. z. o elektronickej podobe výkonu pôsobnosti orgánov verejnej moci a o zmene a doplnení niektorých zákonov (zákon</w:t>
        </w:r>
      </w:moveTo>
      <w:moveToRangeEnd w:id="193"/>
      <w:del w:id="195" w:author="Autor">
        <w:r w:rsidR="00712776">
          <w:delText xml:space="preserve">            </w:delText>
        </w:r>
      </w:del>
      <w:ins w:id="196" w:author="Autor">
        <w:r w:rsidRPr="00A72B5B">
          <w:t xml:space="preserve"> o e-Governmente) v znení neskorších predpisov</w:t>
        </w:r>
        <w:r>
          <w:rPr>
            <w:szCs w:val="24"/>
          </w:rPr>
          <w:t xml:space="preserve"> (ďalej ako „zákon o e-Governmente“)</w:t>
        </w:r>
      </w:ins>
    </w:p>
    <w:p w14:paraId="67D88630" w14:textId="77777777" w:rsidR="00F92BE5" w:rsidRDefault="00712776" w:rsidP="00712776">
      <w:pPr>
        <w:spacing w:before="240"/>
        <w:jc w:val="both"/>
        <w:rPr>
          <w:ins w:id="197" w:author="Autor"/>
        </w:rPr>
      </w:pPr>
      <w:ins w:id="198" w:author="Autor">
        <w:r>
          <w:t xml:space="preserve">            </w:t>
        </w:r>
      </w:ins>
    </w:p>
    <w:p w14:paraId="08F0D252" w14:textId="6153D328" w:rsidR="00712776" w:rsidRDefault="00712776" w:rsidP="00712776">
      <w:pPr>
        <w:spacing w:before="240"/>
        <w:jc w:val="both"/>
      </w:pPr>
      <w:r>
        <w:t xml:space="preserve">                                                                             ..............................................</w:t>
      </w:r>
    </w:p>
    <w:p w14:paraId="19C13C7A" w14:textId="721D0C5C" w:rsidR="00712776" w:rsidRDefault="00712776" w:rsidP="00712776">
      <w:pPr>
        <w:jc w:val="both"/>
      </w:pPr>
      <w:r>
        <w:t xml:space="preserve">                                                        (meno, priezvisko</w:t>
      </w:r>
      <w:r w:rsidR="00A55A7B">
        <w:t xml:space="preserve"> a</w:t>
      </w:r>
      <w:r>
        <w:t xml:space="preserve"> funkcia oprávnenej osoby RO)</w:t>
      </w:r>
    </w:p>
    <w:p w14:paraId="41DC3C50" w14:textId="0A86EC8B" w:rsidR="00712776" w:rsidRDefault="00712776" w:rsidP="005D458D">
      <w:pPr>
        <w:pStyle w:val="Default"/>
        <w:rPr>
          <w:color w:val="auto"/>
        </w:rPr>
      </w:pPr>
    </w:p>
    <w:p w14:paraId="752D344F" w14:textId="61AEC02D" w:rsidR="00755470" w:rsidRDefault="00755470" w:rsidP="005D458D">
      <w:pPr>
        <w:pStyle w:val="Default"/>
        <w:rPr>
          <w:color w:val="auto"/>
        </w:rPr>
      </w:pPr>
    </w:p>
    <w:p w14:paraId="080F5D5C" w14:textId="77777777" w:rsidR="00755470" w:rsidRDefault="00755470" w:rsidP="005D458D">
      <w:pPr>
        <w:pStyle w:val="Default"/>
        <w:rPr>
          <w:color w:val="auto"/>
        </w:rPr>
      </w:pPr>
    </w:p>
    <w:p w14:paraId="23BBF2A7" w14:textId="0E59E4EE" w:rsidR="005D458D" w:rsidRDefault="005D458D" w:rsidP="009250CC">
      <w:pPr>
        <w:pStyle w:val="Default"/>
        <w:jc w:val="both"/>
        <w:rPr>
          <w:color w:val="auto"/>
          <w:sz w:val="23"/>
          <w:szCs w:val="23"/>
          <w:vertAlign w:val="superscript"/>
        </w:rPr>
      </w:pPr>
      <w:r>
        <w:rPr>
          <w:color w:val="auto"/>
        </w:rPr>
        <w:t xml:space="preserve">(podpísané elektronicky </w:t>
      </w:r>
      <w:del w:id="199" w:author="Autor">
        <w:r>
          <w:rPr>
            <w:color w:val="auto"/>
          </w:rPr>
          <w:delText>v súlade so zákonom č.</w:delText>
        </w:r>
      </w:del>
      <w:ins w:id="200" w:author="Autor">
        <w:r w:rsidR="00F92BE5">
          <w:rPr>
            <w:color w:val="auto"/>
          </w:rPr>
          <w:t xml:space="preserve">podľa </w:t>
        </w:r>
        <w:r>
          <w:rPr>
            <w:color w:val="auto"/>
          </w:rPr>
          <w:t>zákon</w:t>
        </w:r>
        <w:r w:rsidR="00F92BE5">
          <w:rPr>
            <w:color w:val="auto"/>
          </w:rPr>
          <w:t>a</w:t>
        </w:r>
      </w:ins>
      <w:moveFromRangeStart w:id="201" w:author="Autor" w:name="move70340037"/>
      <w:moveFrom w:id="202" w:author="Autor">
        <w:r w:rsidR="00F92BE5" w:rsidRPr="000518CF">
          <w:rPr>
            <w:rPrChange w:id="203" w:author="Autor">
              <w:rPr>
                <w:color w:val="auto"/>
              </w:rPr>
            </w:rPrChange>
          </w:rPr>
          <w:t xml:space="preserve"> 305/2013 Z. z. o elektronickej podobe výkonu pôsobnosti orgánov verejnej moci a o zmene a doplnení niektorých zákonov (zákon</w:t>
        </w:r>
      </w:moveFrom>
      <w:moveFromRangeEnd w:id="201"/>
      <w:r>
        <w:rPr>
          <w:color w:val="auto"/>
        </w:rPr>
        <w:t xml:space="preserve"> o e-Governmente)</w:t>
      </w:r>
      <w:r w:rsidRPr="000518CF">
        <w:rPr>
          <w:color w:val="auto"/>
          <w:sz w:val="23"/>
          <w:vertAlign w:val="superscript"/>
          <w:rPrChange w:id="204" w:author="Autor">
            <w:rPr>
              <w:color w:val="auto"/>
            </w:rPr>
          </w:rPrChange>
        </w:rPr>
        <w:t xml:space="preserve"> </w:t>
      </w:r>
      <w:del w:id="205" w:author="Autor">
        <w:r>
          <w:rPr>
            <w:color w:val="auto"/>
          </w:rPr>
          <w:delText>v znení neskorších predpisov)</w:delText>
        </w:r>
        <w:r>
          <w:rPr>
            <w:color w:val="auto"/>
            <w:sz w:val="23"/>
            <w:szCs w:val="23"/>
            <w:vertAlign w:val="superscript"/>
          </w:rPr>
          <w:delText xml:space="preserve"> </w:delText>
        </w:r>
      </w:del>
    </w:p>
    <w:p w14:paraId="27644A58" w14:textId="751AD9CD" w:rsidR="00EF3EDE" w:rsidRPr="00495696" w:rsidRDefault="00495696" w:rsidP="00725115">
      <w:pPr>
        <w:pageBreakBefore/>
        <w:rPr>
          <w:i/>
        </w:rPr>
      </w:pPr>
      <w:r w:rsidRPr="00495696">
        <w:rPr>
          <w:i/>
        </w:rPr>
        <w:lastRenderedPageBreak/>
        <w:t>Rozhodnutie o neschválení</w:t>
      </w:r>
      <w:ins w:id="206" w:author="Autor">
        <w:r w:rsidRPr="00495696">
          <w:rPr>
            <w:i/>
          </w:rPr>
          <w:t xml:space="preserve"> </w:t>
        </w:r>
        <w:r w:rsidR="0072576F">
          <w:rPr>
            <w:i/>
          </w:rPr>
          <w:t>ŽoNFP</w:t>
        </w:r>
      </w:ins>
      <w:r w:rsidR="0072576F">
        <w:rPr>
          <w:i/>
        </w:rPr>
        <w:t xml:space="preserve"> </w:t>
      </w:r>
      <w:r w:rsidRPr="00495696">
        <w:rPr>
          <w:i/>
        </w:rPr>
        <w:t>– nesplnenie podmienok poskytnutia príspevku</w:t>
      </w:r>
    </w:p>
    <w:p w14:paraId="4D84CC1D" w14:textId="77777777" w:rsidR="00EF3EDE" w:rsidRPr="00675262" w:rsidRDefault="00EF3EDE" w:rsidP="00EF3EDE">
      <w:pPr>
        <w:pBdr>
          <w:bottom w:val="single" w:sz="12" w:space="1" w:color="auto"/>
        </w:pBdr>
        <w:spacing w:after="0"/>
        <w:jc w:val="center"/>
        <w:rPr>
          <w:b/>
        </w:rPr>
      </w:pPr>
      <w:r w:rsidRPr="00675262">
        <w:rPr>
          <w:b/>
        </w:rPr>
        <w:t xml:space="preserve">Identifikácia riadiaceho orgánu </w:t>
      </w:r>
    </w:p>
    <w:p w14:paraId="7A974C93" w14:textId="77777777" w:rsidR="00EF3EDE" w:rsidRPr="002B20D8" w:rsidRDefault="00EF3EDE" w:rsidP="00EF3EDE">
      <w:pPr>
        <w:pBdr>
          <w:bottom w:val="single" w:sz="12" w:space="1" w:color="auto"/>
        </w:pBdr>
        <w:jc w:val="center"/>
        <w:rPr>
          <w:b/>
        </w:rPr>
      </w:pPr>
      <w:r w:rsidRPr="00675262">
        <w:rPr>
          <w:b/>
        </w:rPr>
        <w:t>(označenie o</w:t>
      </w:r>
      <w:r>
        <w:rPr>
          <w:b/>
        </w:rPr>
        <w:t>rgánu, ktorý rozhodnutie vydal)</w:t>
      </w:r>
    </w:p>
    <w:p w14:paraId="19618DA7" w14:textId="77777777" w:rsidR="00EF3EDE" w:rsidRDefault="00EF3EDE" w:rsidP="00EF3EDE">
      <w:pPr>
        <w:jc w:val="center"/>
        <w:rPr>
          <w:b/>
        </w:rPr>
      </w:pPr>
    </w:p>
    <w:p w14:paraId="1D77EF26" w14:textId="77777777" w:rsidR="006C4052" w:rsidRDefault="006C4052" w:rsidP="006C4052">
      <w:pPr>
        <w:jc w:val="center"/>
        <w:rPr>
          <w:rFonts w:eastAsia="Times New Roman"/>
          <w:b/>
        </w:rPr>
      </w:pPr>
      <w:r>
        <w:rPr>
          <w:b/>
        </w:rPr>
        <w:t>ROZHODNUTIE</w:t>
      </w:r>
    </w:p>
    <w:p w14:paraId="1D1E4FBC" w14:textId="6C32D9CD" w:rsidR="006C4052" w:rsidRDefault="006C4052" w:rsidP="006C4052">
      <w:pPr>
        <w:jc w:val="center"/>
        <w:rPr>
          <w:b/>
        </w:rPr>
      </w:pPr>
      <w:r>
        <w:rPr>
          <w:b/>
        </w:rPr>
        <w:t>O NESCHVÁLENÍ ŽIADOSTI O POSKYTNUTIE NENÁVRATNÉHO FINANČNÉHO PRÍSPEVKU</w:t>
      </w:r>
    </w:p>
    <w:p w14:paraId="4FDC8DFF" w14:textId="75DA85CE" w:rsidR="00EF3EDE" w:rsidRPr="008C1C29" w:rsidRDefault="006C4052" w:rsidP="006C4052">
      <w:pPr>
        <w:jc w:val="both"/>
      </w:pPr>
      <w:r>
        <w:t>Riadiaci orgán (........identifikácia RO) na základe výsledkov konania o  žiadosti o poskytnutie nenávratného finančného príspevku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Change w:id="207" w:author="Autor">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PrChange>
      </w:tblPr>
      <w:tblGrid>
        <w:gridCol w:w="4606"/>
        <w:gridCol w:w="4606"/>
        <w:tblGridChange w:id="208">
          <w:tblGrid>
            <w:gridCol w:w="4606"/>
            <w:gridCol w:w="4606"/>
          </w:tblGrid>
        </w:tblGridChange>
      </w:tblGrid>
      <w:tr w:rsidR="00EF3EDE" w:rsidRPr="001341AE" w14:paraId="30DD8AF1" w14:textId="77777777" w:rsidTr="000518CF">
        <w:trPr>
          <w:trHeight w:val="825"/>
          <w:trPrChange w:id="209" w:author="Autor">
            <w:trPr>
              <w:trHeight w:val="825"/>
            </w:trPr>
          </w:trPrChange>
        </w:trPr>
        <w:tc>
          <w:tcPr>
            <w:tcW w:w="4606" w:type="dxa"/>
            <w:shd w:val="clear" w:color="auto" w:fill="CCC0D9"/>
            <w:vAlign w:val="center"/>
            <w:tcPrChange w:id="210" w:author="Autor">
              <w:tcPr>
                <w:tcW w:w="4606" w:type="dxa"/>
                <w:shd w:val="clear" w:color="auto" w:fill="CCC0D9"/>
                <w:vAlign w:val="center"/>
              </w:tcPr>
            </w:tcPrChange>
          </w:tcPr>
          <w:p w14:paraId="5B405E87" w14:textId="77777777" w:rsidR="00EF3EDE" w:rsidRPr="001341AE" w:rsidRDefault="00EF3EDE" w:rsidP="001C6A00">
            <w:pPr>
              <w:spacing w:after="0" w:line="240" w:lineRule="auto"/>
              <w:jc w:val="center"/>
              <w:rPr>
                <w:b/>
              </w:rPr>
            </w:pPr>
            <w:r w:rsidRPr="001C6A00">
              <w:rPr>
                <w:b/>
                <w:sz w:val="22"/>
              </w:rPr>
              <w:t>Identifikácia žiadateľa (ďalej len ,,žiadateľ“)</w:t>
            </w:r>
          </w:p>
        </w:tc>
        <w:tc>
          <w:tcPr>
            <w:tcW w:w="4606" w:type="dxa"/>
            <w:tcPrChange w:id="211" w:author="Autor">
              <w:tcPr>
                <w:tcW w:w="4606" w:type="dxa"/>
              </w:tcPr>
            </w:tcPrChange>
          </w:tcPr>
          <w:p w14:paraId="4F775AA7" w14:textId="77777777" w:rsidR="00EF3EDE" w:rsidRPr="001341AE" w:rsidRDefault="00EF3EDE" w:rsidP="001C6A00">
            <w:pPr>
              <w:spacing w:after="0" w:line="240" w:lineRule="auto"/>
              <w:jc w:val="center"/>
            </w:pPr>
          </w:p>
        </w:tc>
      </w:tr>
      <w:tr w:rsidR="00EF3EDE" w:rsidRPr="001341AE" w14:paraId="710103A8" w14:textId="77777777" w:rsidTr="000518CF">
        <w:trPr>
          <w:trHeight w:val="851"/>
          <w:trPrChange w:id="212" w:author="Autor">
            <w:trPr>
              <w:trHeight w:val="851"/>
            </w:trPr>
          </w:trPrChange>
        </w:trPr>
        <w:tc>
          <w:tcPr>
            <w:tcW w:w="4606" w:type="dxa"/>
            <w:shd w:val="clear" w:color="auto" w:fill="CCC0D9"/>
            <w:vAlign w:val="center"/>
            <w:tcPrChange w:id="213" w:author="Autor">
              <w:tcPr>
                <w:tcW w:w="4606" w:type="dxa"/>
                <w:shd w:val="clear" w:color="auto" w:fill="CCC0D9"/>
                <w:vAlign w:val="center"/>
              </w:tcPr>
            </w:tcPrChange>
          </w:tcPr>
          <w:p w14:paraId="3E2803F6" w14:textId="5B4C253F" w:rsidR="00EF3EDE" w:rsidRPr="001341AE" w:rsidRDefault="006C4052" w:rsidP="001C6A00">
            <w:pPr>
              <w:spacing w:after="0" w:line="240" w:lineRule="auto"/>
              <w:jc w:val="center"/>
              <w:rPr>
                <w:b/>
              </w:rPr>
            </w:pPr>
            <w:r w:rsidRPr="001C6A00">
              <w:rPr>
                <w:b/>
                <w:sz w:val="22"/>
              </w:rPr>
              <w:t>Kód žiadosti o</w:t>
            </w:r>
            <w:r w:rsidR="00725115" w:rsidRPr="001C6A00">
              <w:rPr>
                <w:b/>
                <w:sz w:val="22"/>
              </w:rPr>
              <w:t> </w:t>
            </w:r>
            <w:r w:rsidR="00725115">
              <w:rPr>
                <w:b/>
                <w:sz w:val="22"/>
              </w:rPr>
              <w:t>poskytnutie</w:t>
            </w:r>
            <w:r>
              <w:rPr>
                <w:b/>
                <w:sz w:val="22"/>
              </w:rPr>
              <w:t xml:space="preserve"> </w:t>
            </w:r>
            <w:r w:rsidRPr="001341AE">
              <w:rPr>
                <w:b/>
                <w:sz w:val="22"/>
              </w:rPr>
              <w:t>nenávratn</w:t>
            </w:r>
            <w:r>
              <w:rPr>
                <w:b/>
                <w:sz w:val="22"/>
              </w:rPr>
              <w:t>ého</w:t>
            </w:r>
            <w:r w:rsidRPr="001341AE">
              <w:rPr>
                <w:b/>
                <w:sz w:val="22"/>
              </w:rPr>
              <w:t xml:space="preserve"> finančn</w:t>
            </w:r>
            <w:r>
              <w:rPr>
                <w:b/>
                <w:sz w:val="22"/>
              </w:rPr>
              <w:t>ého</w:t>
            </w:r>
            <w:r w:rsidRPr="001341AE">
              <w:rPr>
                <w:b/>
                <w:sz w:val="22"/>
              </w:rPr>
              <w:t xml:space="preserve"> príspevk</w:t>
            </w:r>
            <w:r>
              <w:rPr>
                <w:b/>
                <w:sz w:val="22"/>
              </w:rPr>
              <w:t>u</w:t>
            </w:r>
            <w:r w:rsidRPr="001C6A00">
              <w:rPr>
                <w:b/>
                <w:sz w:val="22"/>
              </w:rPr>
              <w:t xml:space="preserve"> (ďalej len ,,žiadosť“)</w:t>
            </w:r>
          </w:p>
        </w:tc>
        <w:tc>
          <w:tcPr>
            <w:tcW w:w="4606" w:type="dxa"/>
            <w:tcPrChange w:id="214" w:author="Autor">
              <w:tcPr>
                <w:tcW w:w="4606" w:type="dxa"/>
              </w:tcPr>
            </w:tcPrChange>
          </w:tcPr>
          <w:p w14:paraId="202CC7FD" w14:textId="77777777" w:rsidR="00EF3EDE" w:rsidRPr="001341AE" w:rsidRDefault="00EF3EDE" w:rsidP="001C6A00">
            <w:pPr>
              <w:spacing w:after="0" w:line="240" w:lineRule="auto"/>
              <w:jc w:val="both"/>
            </w:pPr>
          </w:p>
        </w:tc>
      </w:tr>
      <w:tr w:rsidR="00EF3EDE" w:rsidRPr="001341AE" w14:paraId="1EDFE716" w14:textId="77777777" w:rsidTr="000518CF">
        <w:trPr>
          <w:trHeight w:val="835"/>
          <w:trPrChange w:id="215" w:author="Autor">
            <w:trPr>
              <w:trHeight w:val="835"/>
            </w:trPr>
          </w:trPrChange>
        </w:trPr>
        <w:tc>
          <w:tcPr>
            <w:tcW w:w="4606" w:type="dxa"/>
            <w:shd w:val="clear" w:color="auto" w:fill="CCC0D9"/>
            <w:vAlign w:val="center"/>
            <w:tcPrChange w:id="216" w:author="Autor">
              <w:tcPr>
                <w:tcW w:w="4606" w:type="dxa"/>
                <w:shd w:val="clear" w:color="auto" w:fill="CCC0D9"/>
                <w:vAlign w:val="center"/>
              </w:tcPr>
            </w:tcPrChange>
          </w:tcPr>
          <w:p w14:paraId="4EF64090" w14:textId="77777777" w:rsidR="00EF3EDE" w:rsidRPr="001341AE" w:rsidRDefault="00EF3EDE" w:rsidP="001C6A00">
            <w:pPr>
              <w:spacing w:after="0" w:line="240" w:lineRule="auto"/>
              <w:jc w:val="center"/>
              <w:rPr>
                <w:b/>
              </w:rPr>
            </w:pPr>
            <w:r w:rsidRPr="001C6A00">
              <w:rPr>
                <w:b/>
                <w:sz w:val="22"/>
              </w:rPr>
              <w:t>Kód výzvy/vyzvania</w:t>
            </w:r>
            <w:r>
              <w:rPr>
                <w:b/>
                <w:sz w:val="22"/>
              </w:rPr>
              <w:br/>
              <w:t>(ďalej len „výzva“)</w:t>
            </w:r>
          </w:p>
        </w:tc>
        <w:tc>
          <w:tcPr>
            <w:tcW w:w="4606" w:type="dxa"/>
            <w:tcPrChange w:id="217" w:author="Autor">
              <w:tcPr>
                <w:tcW w:w="4606" w:type="dxa"/>
              </w:tcPr>
            </w:tcPrChange>
          </w:tcPr>
          <w:p w14:paraId="5817A9F4" w14:textId="77777777" w:rsidR="00EF3EDE" w:rsidRPr="001341AE" w:rsidRDefault="00EF3EDE" w:rsidP="001C6A00">
            <w:pPr>
              <w:spacing w:after="0" w:line="240" w:lineRule="auto"/>
              <w:jc w:val="both"/>
            </w:pPr>
          </w:p>
        </w:tc>
      </w:tr>
    </w:tbl>
    <w:p w14:paraId="0C10C6A0" w14:textId="6B6D9C84" w:rsidR="006C4052" w:rsidRDefault="006C4052" w:rsidP="006C4052">
      <w:pPr>
        <w:spacing w:before="240"/>
        <w:jc w:val="both"/>
        <w:rPr>
          <w:rFonts w:eastAsia="Times New Roman"/>
        </w:rPr>
      </w:pPr>
      <w:r>
        <w:t xml:space="preserve">rozhodol tak, že v súlade s § 19 ods. 9 písm. a) </w:t>
      </w:r>
      <w:r w:rsidR="003621FF" w:rsidRPr="003621FF">
        <w:rPr>
          <w:color w:val="FF0000"/>
          <w:sz w:val="18"/>
          <w:szCs w:val="18"/>
        </w:rPr>
        <w:t>.... pozn. v </w:t>
      </w:r>
      <w:r w:rsidR="003621FF" w:rsidRPr="00952092">
        <w:rPr>
          <w:color w:val="FF0000"/>
          <w:sz w:val="18"/>
          <w:szCs w:val="18"/>
        </w:rPr>
        <w:t xml:space="preserve">čase krízovej situácie </w:t>
      </w:r>
      <w:r w:rsidR="003621FF">
        <w:rPr>
          <w:color w:val="FF0000"/>
          <w:sz w:val="18"/>
          <w:szCs w:val="18"/>
        </w:rPr>
        <w:t xml:space="preserve">nahradiť </w:t>
      </w:r>
      <w:r w:rsidR="00EC5B70">
        <w:rPr>
          <w:color w:val="FF0000"/>
          <w:sz w:val="18"/>
          <w:szCs w:val="18"/>
        </w:rPr>
        <w:t>„</w:t>
      </w:r>
      <w:r w:rsidR="003621FF">
        <w:rPr>
          <w:color w:val="FF0000"/>
          <w:sz w:val="18"/>
          <w:szCs w:val="18"/>
        </w:rPr>
        <w:t>§ 19 ods. 9 písm. a)</w:t>
      </w:r>
      <w:r w:rsidR="00EC5B70">
        <w:rPr>
          <w:color w:val="FF0000"/>
          <w:sz w:val="18"/>
          <w:szCs w:val="18"/>
        </w:rPr>
        <w:t>“</w:t>
      </w:r>
      <w:r w:rsidR="003621FF" w:rsidRPr="00952092">
        <w:rPr>
          <w:color w:val="FF0000"/>
          <w:sz w:val="18"/>
          <w:szCs w:val="18"/>
        </w:rPr>
        <w:t xml:space="preserve"> znením </w:t>
      </w:r>
      <w:commentRangeStart w:id="218"/>
      <w:r w:rsidR="00EC5B70">
        <w:rPr>
          <w:color w:val="FF0000"/>
          <w:sz w:val="18"/>
          <w:szCs w:val="18"/>
        </w:rPr>
        <w:t>„</w:t>
      </w:r>
      <w:r w:rsidR="003621FF" w:rsidRPr="00952092">
        <w:rPr>
          <w:color w:val="FF0000"/>
          <w:sz w:val="18"/>
          <w:szCs w:val="18"/>
        </w:rPr>
        <w:t xml:space="preserve">§ 57 ods. 7 </w:t>
      </w:r>
      <w:commentRangeEnd w:id="218"/>
      <w:ins w:id="219" w:author="Autor">
        <w:r w:rsidR="00757A63">
          <w:rPr>
            <w:rStyle w:val="Odkaznakomentr"/>
          </w:rPr>
          <w:commentReference w:id="218"/>
        </w:r>
        <w:r w:rsidR="004303AC">
          <w:rPr>
            <w:color w:val="FF0000"/>
            <w:sz w:val="18"/>
            <w:szCs w:val="18"/>
          </w:rPr>
          <w:t xml:space="preserve">druhá veta </w:t>
        </w:r>
      </w:ins>
      <w:r w:rsidR="003621FF" w:rsidRPr="00952092">
        <w:rPr>
          <w:color w:val="FF0000"/>
          <w:sz w:val="18"/>
          <w:szCs w:val="18"/>
        </w:rPr>
        <w:t>v spojení s § 19</w:t>
      </w:r>
      <w:ins w:id="220" w:author="Autor">
        <w:r w:rsidR="00F92BE5">
          <w:rPr>
            <w:color w:val="FF0000"/>
            <w:sz w:val="18"/>
            <w:szCs w:val="18"/>
          </w:rPr>
          <w:t xml:space="preserve"> ods. 10 až 12</w:t>
        </w:r>
      </w:ins>
      <w:r w:rsidR="00EC5B70">
        <w:rPr>
          <w:color w:val="FF0000"/>
          <w:sz w:val="18"/>
          <w:szCs w:val="18"/>
        </w:rPr>
        <w:t>“</w:t>
      </w:r>
      <w:r w:rsidR="003621FF" w:rsidRPr="00952092">
        <w:rPr>
          <w:color w:val="FF0000"/>
          <w:sz w:val="18"/>
          <w:szCs w:val="18"/>
        </w:rPr>
        <w:t xml:space="preserve"> </w:t>
      </w:r>
      <w:r>
        <w:t>zákona č. 292/2014 Z.</w:t>
      </w:r>
      <w:r w:rsidR="00725115">
        <w:t xml:space="preserve"> </w:t>
      </w:r>
      <w:r>
        <w:t xml:space="preserve">z. o príspevku poskytovanom z európskych štrukturálnych a investičných fondov a o zmene a doplnení niektorých zákonov v znení neskorších predpisov (ďalej len ,,zákon o príspevku z EŠIF“) žiadosť </w:t>
      </w:r>
    </w:p>
    <w:p w14:paraId="7AA0B154" w14:textId="77777777" w:rsidR="006C4052" w:rsidRDefault="006C4052" w:rsidP="006C4052">
      <w:pPr>
        <w:spacing w:before="240"/>
        <w:jc w:val="both"/>
      </w:pPr>
    </w:p>
    <w:p w14:paraId="01BFCF1E" w14:textId="77777777" w:rsidR="006C4052" w:rsidRDefault="006C4052" w:rsidP="006C4052">
      <w:pPr>
        <w:spacing w:before="240"/>
        <w:jc w:val="center"/>
        <w:rPr>
          <w:b/>
          <w:sz w:val="28"/>
          <w:szCs w:val="28"/>
        </w:rPr>
      </w:pPr>
      <w:r>
        <w:rPr>
          <w:b/>
          <w:sz w:val="28"/>
          <w:szCs w:val="28"/>
        </w:rPr>
        <w:t>n e s ch v a ľ u j e.</w:t>
      </w:r>
    </w:p>
    <w:p w14:paraId="36795F15" w14:textId="77777777" w:rsidR="006C4052" w:rsidRDefault="006C4052" w:rsidP="006C4052">
      <w:pPr>
        <w:spacing w:before="240"/>
        <w:jc w:val="center"/>
        <w:rPr>
          <w:b/>
        </w:rPr>
      </w:pPr>
    </w:p>
    <w:p w14:paraId="69417069" w14:textId="77777777" w:rsidR="006C4052" w:rsidRDefault="006C4052" w:rsidP="006C4052">
      <w:pPr>
        <w:spacing w:before="240"/>
        <w:jc w:val="both"/>
      </w:pPr>
      <w:r>
        <w:rPr>
          <w:b/>
        </w:rPr>
        <w:t>Odôvodnenie:</w:t>
      </w:r>
      <w:r>
        <w:t xml:space="preserve"> </w:t>
      </w:r>
      <w:r>
        <w:rPr>
          <w:color w:val="FF0000"/>
          <w:sz w:val="18"/>
          <w:szCs w:val="18"/>
        </w:rPr>
        <w:t>..........Pozn. Identifikácia riadiaceho orgánu</w:t>
      </w:r>
      <w:r>
        <w:t xml:space="preserve"> ako riadiaci orgán pre operačný program.... v rámci konania o žiadosti overil splnenie podmienok poskytnutia príspevku a dospel k záveru, že žiadosť podľa jej obsahu (vrátane príloh) nesplnila nasledujúcu/e podmienku/y poskytnutia príspevku:</w:t>
      </w:r>
    </w:p>
    <w:p w14:paraId="0E825D70" w14:textId="77777777" w:rsidR="006C4052" w:rsidRDefault="006C4052" w:rsidP="006C4052">
      <w:pPr>
        <w:spacing w:before="240"/>
        <w:jc w:val="both"/>
        <w:rPr>
          <w:color w:val="FF0000"/>
          <w:sz w:val="18"/>
          <w:szCs w:val="18"/>
        </w:rPr>
      </w:pPr>
    </w:p>
    <w:p w14:paraId="3A475DBE" w14:textId="3C8BC73B" w:rsidR="006C4052" w:rsidRDefault="006C4052" w:rsidP="006C4052">
      <w:pPr>
        <w:spacing w:before="240"/>
        <w:jc w:val="both"/>
      </w:pPr>
      <w:r>
        <w:rPr>
          <w:color w:val="FF0000"/>
          <w:sz w:val="18"/>
          <w:szCs w:val="18"/>
        </w:rPr>
        <w:t xml:space="preserve">(Pozn. uviesť presnú identifikáciu podmienok poskytnutia príspevku, ktoré neboli splnené. </w:t>
      </w:r>
      <w:ins w:id="221" w:author="Autor">
        <w:r w:rsidR="00F92BE5">
          <w:rPr>
            <w:color w:val="FF0000"/>
            <w:sz w:val="18"/>
            <w:szCs w:val="18"/>
          </w:rPr>
          <w:t xml:space="preserve">Odôvodnenie musí odpovedať na otázku, ktorá konkrétna podmienka (konkrétne podmienky) nebola splnená a prečo. Základom tohto odôvodnenia je skutkový stav </w:t>
        </w:r>
        <w:r w:rsidR="00F92BE5" w:rsidRPr="00153D0B">
          <w:rPr>
            <w:color w:val="FF0000"/>
            <w:sz w:val="18"/>
            <w:szCs w:val="18"/>
          </w:rPr>
          <w:t xml:space="preserve">žiadosti </w:t>
        </w:r>
        <w:r w:rsidR="00F92BE5">
          <w:rPr>
            <w:color w:val="FF0000"/>
            <w:sz w:val="18"/>
            <w:szCs w:val="18"/>
          </w:rPr>
          <w:t xml:space="preserve">v spojení s požiadavkami pre jednotlivé podmienky poskytnutia príspevku podľa výzvy a jej príloh, prípadne inej riadiacej dokumentácie, na ktorú výzva odkazuje </w:t>
        </w:r>
        <w:r w:rsidR="00F92BE5" w:rsidRPr="00153D0B">
          <w:rPr>
            <w:color w:val="FF0000"/>
            <w:sz w:val="18"/>
            <w:szCs w:val="18"/>
          </w:rPr>
          <w:t xml:space="preserve">(po </w:t>
        </w:r>
        <w:r w:rsidR="00F92BE5">
          <w:rPr>
            <w:color w:val="FF0000"/>
            <w:sz w:val="18"/>
            <w:szCs w:val="18"/>
          </w:rPr>
          <w:t xml:space="preserve">prípadnom </w:t>
        </w:r>
        <w:r w:rsidR="00F92BE5" w:rsidRPr="00153D0B">
          <w:rPr>
            <w:color w:val="FF0000"/>
            <w:sz w:val="18"/>
            <w:szCs w:val="18"/>
          </w:rPr>
          <w:t xml:space="preserve">vyjasnení sporných otázok na základe výzvy </w:t>
        </w:r>
        <w:r w:rsidR="00F92BE5">
          <w:rPr>
            <w:color w:val="FF0000"/>
            <w:sz w:val="18"/>
            <w:szCs w:val="18"/>
          </w:rPr>
          <w:t xml:space="preserve">podľa § 19 ods. 5 v rámci administratívneho overenia, resp. </w:t>
        </w:r>
        <w:r w:rsidR="00F92BE5" w:rsidRPr="00153D0B">
          <w:rPr>
            <w:color w:val="FF0000"/>
            <w:sz w:val="18"/>
            <w:szCs w:val="18"/>
          </w:rPr>
          <w:t xml:space="preserve">po </w:t>
        </w:r>
        <w:r w:rsidR="00F92BE5">
          <w:rPr>
            <w:color w:val="FF0000"/>
            <w:sz w:val="18"/>
            <w:szCs w:val="18"/>
          </w:rPr>
          <w:t xml:space="preserve">prípadnom </w:t>
        </w:r>
        <w:r w:rsidR="00F92BE5" w:rsidRPr="00153D0B">
          <w:rPr>
            <w:color w:val="FF0000"/>
            <w:sz w:val="18"/>
            <w:szCs w:val="18"/>
          </w:rPr>
          <w:t>uplatnení klarifikácie</w:t>
        </w:r>
        <w:r w:rsidR="00F92BE5">
          <w:rPr>
            <w:color w:val="FF0000"/>
            <w:sz w:val="18"/>
            <w:szCs w:val="18"/>
          </w:rPr>
          <w:t xml:space="preserve"> v odbornom hodnotení</w:t>
        </w:r>
        <w:r w:rsidR="00F92BE5" w:rsidRPr="00153D0B">
          <w:rPr>
            <w:color w:val="FF0000"/>
            <w:sz w:val="18"/>
            <w:szCs w:val="18"/>
          </w:rPr>
          <w:t xml:space="preserve">, ak </w:t>
        </w:r>
        <w:r w:rsidR="00F92BE5" w:rsidRPr="00001CBD">
          <w:rPr>
            <w:color w:val="FF0000"/>
            <w:sz w:val="18"/>
            <w:szCs w:val="18"/>
          </w:rPr>
          <w:t xml:space="preserve">na posúdenie splnenia odborného hodnotenia je potrebné poskytnúť zo strany žiadateľa doplňujúce informácie podľa kapitoly 3.2.1.2 bod 7 </w:t>
        </w:r>
        <w:r w:rsidR="00F92BE5" w:rsidRPr="00001CBD">
          <w:rPr>
            <w:color w:val="FF0000"/>
            <w:sz w:val="18"/>
            <w:szCs w:val="18"/>
          </w:rPr>
          <w:lastRenderedPageBreak/>
          <w:t xml:space="preserve">Systému riadenia EŠIF v spojení s riadiacou dokumentáciou poskytovateľa). Dôvody neschválenia žiadosti musia v celom rozsahu vyplývať z odôvodnenia rozhodnutia, nemožno sa teda spoliehať na obsah hodnotiaceho hárku alebo obsah administratívneho (projektového) spisu, prípadne iné externé dokumenty. </w:t>
        </w:r>
        <w:commentRangeStart w:id="222"/>
        <w:r w:rsidR="00F92BE5" w:rsidRPr="00001CBD">
          <w:rPr>
            <w:color w:val="FF0000"/>
            <w:sz w:val="18"/>
            <w:szCs w:val="18"/>
          </w:rPr>
          <w:t>Rovnako nemožno v odôvodnení len odkázať na prílohu rozhodnutia, ktorou je napríklad hodnotiaci hárok. Rozhodnutie môže obsahovať prílohu, avšak samotné odôvodnenie výroku rozhodnutia, teda neschválenie žiadosti pre nesplnenie konkrétnych podmienok poskytnutia príspevku, musí byť slovne uvedené v odôvodnení samotného rozhodnutia a príloha môže mať iba doplňujúci charakter (napríklad obsahuje číselné údaje, aby nedošlo k zníženiu zrozumiteľnosti textu odôvodnenia</w:t>
        </w:r>
        <w:r w:rsidR="00CE662E">
          <w:rPr>
            <w:color w:val="FF0000"/>
            <w:sz w:val="18"/>
            <w:szCs w:val="18"/>
          </w:rPr>
          <w:t xml:space="preserve"> </w:t>
        </w:r>
        <w:r w:rsidR="00CE662E" w:rsidRPr="00D263C2">
          <w:rPr>
            <w:color w:val="FF0000"/>
            <w:sz w:val="18"/>
            <w:szCs w:val="18"/>
          </w:rPr>
          <w:t>samotného rozhodnutia</w:t>
        </w:r>
        <w:r w:rsidR="00F92BE5" w:rsidRPr="00001CBD">
          <w:rPr>
            <w:color w:val="FF0000"/>
            <w:sz w:val="18"/>
            <w:szCs w:val="18"/>
          </w:rPr>
          <w:t>).</w:t>
        </w:r>
        <w:r w:rsidR="00F92BE5" w:rsidRPr="00153D0B">
          <w:rPr>
            <w:color w:val="FF0000"/>
            <w:sz w:val="18"/>
            <w:szCs w:val="18"/>
          </w:rPr>
          <w:t xml:space="preserve"> </w:t>
        </w:r>
        <w:commentRangeEnd w:id="222"/>
        <w:r w:rsidR="003A6B3F">
          <w:rPr>
            <w:rStyle w:val="Odkaznakomentr"/>
          </w:rPr>
          <w:commentReference w:id="222"/>
        </w:r>
      </w:ins>
      <w:r>
        <w:rPr>
          <w:color w:val="FF0000"/>
          <w:sz w:val="18"/>
          <w:szCs w:val="18"/>
        </w:rPr>
        <w:t>V prípade, ak bola žiadosť predmetom odborného hodnotenia, ale rozhodnutie sa vydáva na základe nesplnenia iných dôvodov ako je nesplnenie podmienok odborného hodnotenia, je potrebné uviesť aj identifikáciu dôvodov zníženia počtu bodov dosiahnutých v rámci odborného hodnotenia v súlade s kapitolou 3.2.1.3 ods. 4 Systému riadenia EŠIF).</w:t>
      </w:r>
      <w:r>
        <w:t xml:space="preserve">  </w:t>
      </w:r>
    </w:p>
    <w:p w14:paraId="5EE40382" w14:textId="261D0204" w:rsidR="006C4052" w:rsidRDefault="006C4052" w:rsidP="006C4052">
      <w:pPr>
        <w:spacing w:before="240"/>
        <w:jc w:val="both"/>
        <w:rPr>
          <w:b/>
        </w:rPr>
      </w:pPr>
      <w:commentRangeStart w:id="223"/>
      <w:commentRangeStart w:id="224"/>
      <w:r>
        <w:t>Uvedené overenie podmienok poskytovania príspevku nelimituje poskytovateľa alebo štatutárny orgán poskytovateľa v overovaní ich splnenia v prípadných ďalších konaniach v súvislosti so žiadosťou v súlade so zákonom o príspevku z EŠIF.</w:t>
      </w:r>
      <w:commentRangeEnd w:id="223"/>
      <w:commentRangeEnd w:id="224"/>
      <w:r>
        <w:rPr>
          <w:rStyle w:val="Odkaznakomentr"/>
          <w:rFonts w:eastAsia="Times New Roman" w:cs="Times New Roman"/>
        </w:rPr>
        <w:commentReference w:id="223"/>
      </w:r>
      <w:r>
        <w:rPr>
          <w:rStyle w:val="Odkaznakomentr"/>
          <w:rFonts w:eastAsia="Times New Roman" w:cs="Times New Roman"/>
        </w:rPr>
        <w:commentReference w:id="224"/>
      </w:r>
    </w:p>
    <w:p w14:paraId="6C6788FC" w14:textId="5412FB1A" w:rsidR="006C4052" w:rsidRDefault="006C4052" w:rsidP="006C4052">
      <w:pPr>
        <w:spacing w:before="240"/>
        <w:jc w:val="both"/>
      </w:pPr>
      <w:r>
        <w:rPr>
          <w:b/>
        </w:rPr>
        <w:t xml:space="preserve">Poučenie o opravnom prostriedku: </w:t>
      </w:r>
      <w:r>
        <w:t xml:space="preserve">Proti tomuto rozhodnutiu je v súlade s § 22 zákona </w:t>
      </w:r>
      <w:r>
        <w:br/>
        <w:t>o príspevku z EŠIF možné podať odvolanie. Žiadateľ môže podať odvolanie písomne riadiacemu orgánu do 10 pracovných dní odo dňa doručenia tohto rozhodnutia. V odvolaní sa okrem identifikačných náležitostí (§ 22 ods. 5 písm. a) a b) zákona o príspevku z EŠIF) musí uviesť, proti ktorému rozhodnutiu odvolanie smeruje, akej veci sa odvolanie týka a dôvody podania odvolania, čo odvolaním žiadateľ navrhuje a dátum podania a podpis osoby podávajúcej odvolanie.</w:t>
      </w:r>
    </w:p>
    <w:p w14:paraId="6D5AF05A" w14:textId="7FE7BBD9" w:rsidR="00CC68DA" w:rsidRDefault="006C4052" w:rsidP="00CC68DA">
      <w:pPr>
        <w:spacing w:before="240"/>
        <w:jc w:val="both"/>
      </w:pPr>
      <w:r>
        <w:t xml:space="preserve">Žiadateľ je oprávnený </w:t>
      </w:r>
      <w:r w:rsidR="00B26F00">
        <w:t xml:space="preserve">po nadobudnutí právoplatnosti tohto rozhodnutia </w:t>
      </w:r>
      <w:r>
        <w:t>podať podnet na</w:t>
      </w:r>
      <w:r w:rsidR="009250CC">
        <w:t> </w:t>
      </w:r>
      <w:r>
        <w:t>preskúmanie rozhodnutia mimo odvolacieho konania</w:t>
      </w:r>
      <w:r w:rsidR="00CC68DA">
        <w:t xml:space="preserve"> </w:t>
      </w:r>
      <w:ins w:id="225" w:author="Autor">
        <w:r w:rsidR="00CC68DA">
          <w:t>(ďalej ako „podnet“)</w:t>
        </w:r>
        <w:r>
          <w:t xml:space="preserve"> </w:t>
        </w:r>
      </w:ins>
      <w:r>
        <w:t>v súlade s podmienkami uvedenými v</w:t>
      </w:r>
      <w:r w:rsidR="009250CC">
        <w:t> </w:t>
      </w:r>
      <w:r>
        <w:t xml:space="preserve">§ 24 </w:t>
      </w:r>
      <w:ins w:id="226" w:author="Autor">
        <w:r w:rsidR="008607EB" w:rsidRPr="008607EB">
          <w:t xml:space="preserve">odsek 2 a 3 </w:t>
        </w:r>
      </w:ins>
      <w:r>
        <w:t>zákona o príspevku z EŠIF.</w:t>
      </w:r>
      <w:ins w:id="227" w:author="Autor">
        <w:r w:rsidR="00CC68DA">
          <w:t xml:space="preserve"> Žiadateľ môže podať podnet písomne riadiacemu orgánu, ktorý preskúmavané rozhodnutie vydal. Konanie o preskúmaní rozhodnutia o </w:t>
        </w:r>
        <w:r w:rsidR="008607EB">
          <w:t>neschválení</w:t>
        </w:r>
        <w:r w:rsidR="00CC68DA">
          <w:t xml:space="preserve"> mimo odvolacieho konania musí byť začaté najneskôr do dvoch rokov od nadobudnutia právoplatnosti rozhodnutia. </w:t>
        </w:r>
      </w:ins>
    </w:p>
    <w:p w14:paraId="5AFF27ED" w14:textId="6AC7652D" w:rsidR="006C4052" w:rsidRDefault="006C4052" w:rsidP="006C4052">
      <w:pPr>
        <w:spacing w:before="240"/>
        <w:jc w:val="both"/>
        <w:rPr>
          <w:ins w:id="228" w:author="Autor"/>
        </w:rPr>
      </w:pPr>
    </w:p>
    <w:p w14:paraId="09AB9D05" w14:textId="77777777" w:rsidR="006C4052" w:rsidRDefault="006C4052" w:rsidP="006C4052">
      <w:pPr>
        <w:spacing w:before="240"/>
        <w:jc w:val="both"/>
      </w:pPr>
      <w:r>
        <w:t xml:space="preserve">Toto rozhodnutie je preskúmateľné súdom. </w:t>
      </w:r>
    </w:p>
    <w:p w14:paraId="10DE4D03" w14:textId="29B03563" w:rsidR="005D458D" w:rsidRDefault="005D458D" w:rsidP="005D458D">
      <w:pPr>
        <w:spacing w:before="240"/>
        <w:jc w:val="both"/>
      </w:pPr>
      <w:r w:rsidRPr="00AD0FDB">
        <w:rPr>
          <w:color w:val="FF0000"/>
          <w:sz w:val="20"/>
          <w:szCs w:val="20"/>
        </w:rPr>
        <w:t>Pozn. Alternatíva č. 1</w:t>
      </w:r>
      <w:r>
        <w:t xml:space="preserve"> </w:t>
      </w:r>
      <w:r>
        <w:rPr>
          <w:color w:val="FF0000"/>
          <w:sz w:val="20"/>
          <w:szCs w:val="20"/>
        </w:rPr>
        <w:t xml:space="preserve"> v prípade </w:t>
      </w:r>
      <w:del w:id="229" w:author="Autor">
        <w:r>
          <w:rPr>
            <w:color w:val="FF0000"/>
            <w:sz w:val="20"/>
            <w:szCs w:val="20"/>
          </w:rPr>
          <w:delText xml:space="preserve">písomného vyhotovenia </w:delText>
        </w:r>
      </w:del>
      <w:r>
        <w:rPr>
          <w:color w:val="FF0000"/>
          <w:sz w:val="20"/>
          <w:szCs w:val="20"/>
        </w:rPr>
        <w:t>rozhodnutia</w:t>
      </w:r>
      <w:ins w:id="230" w:author="Autor">
        <w:r w:rsidR="00CC68DA">
          <w:rPr>
            <w:color w:val="FF0000"/>
            <w:sz w:val="20"/>
            <w:szCs w:val="20"/>
          </w:rPr>
          <w:t xml:space="preserve"> v listinnej podobe</w:t>
        </w:r>
      </w:ins>
      <w:r>
        <w:rPr>
          <w:color w:val="FF0000"/>
          <w:sz w:val="20"/>
          <w:szCs w:val="20"/>
        </w:rPr>
        <w:t>:</w:t>
      </w:r>
    </w:p>
    <w:p w14:paraId="71384C9A" w14:textId="77777777" w:rsidR="005D458D" w:rsidRDefault="005D458D" w:rsidP="006C4052">
      <w:pPr>
        <w:spacing w:before="240"/>
        <w:jc w:val="both"/>
      </w:pPr>
    </w:p>
    <w:p w14:paraId="17B38E34" w14:textId="47CF27D7" w:rsidR="006C4052" w:rsidRDefault="006C4052" w:rsidP="006C4052">
      <w:pPr>
        <w:spacing w:before="240"/>
        <w:jc w:val="both"/>
      </w:pPr>
      <w:r>
        <w:t>V............., dňa........................</w:t>
      </w:r>
    </w:p>
    <w:p w14:paraId="5E631C02" w14:textId="77777777" w:rsidR="006C4052" w:rsidRDefault="006C4052" w:rsidP="006C4052">
      <w:pPr>
        <w:spacing w:before="240"/>
        <w:jc w:val="both"/>
      </w:pPr>
      <w:r>
        <w:t xml:space="preserve">                                                                                         ..............................................</w:t>
      </w:r>
    </w:p>
    <w:p w14:paraId="1B365EA2" w14:textId="77777777" w:rsidR="006C4052" w:rsidRDefault="006C4052" w:rsidP="006C4052">
      <w:pPr>
        <w:jc w:val="both"/>
      </w:pPr>
      <w:r>
        <w:t xml:space="preserve">                                                        (meno, priezvisko, funkcia a podpis oprávnenej osoby RO)</w:t>
      </w:r>
    </w:p>
    <w:p w14:paraId="0FD92188" w14:textId="77777777" w:rsidR="006C4052" w:rsidRDefault="006C4052" w:rsidP="006C4052">
      <w:pPr>
        <w:spacing w:after="0" w:line="240" w:lineRule="auto"/>
        <w:rPr>
          <w:rFonts w:eastAsia="Calibri"/>
          <w:szCs w:val="24"/>
        </w:rPr>
      </w:pPr>
      <w:r>
        <w:t xml:space="preserve">                                                                                   (odtlačok úradnej pečiatky)</w:t>
      </w:r>
      <w:r>
        <w:rPr>
          <w:rFonts w:eastAsia="Calibri"/>
          <w:szCs w:val="24"/>
        </w:rPr>
        <w:t xml:space="preserve"> </w:t>
      </w:r>
    </w:p>
    <w:p w14:paraId="66BBE576" w14:textId="77777777" w:rsidR="005D458D" w:rsidRDefault="005D458D" w:rsidP="005D458D">
      <w:pPr>
        <w:spacing w:before="240"/>
        <w:jc w:val="both"/>
      </w:pPr>
      <w:r>
        <w:t xml:space="preserve"> </w:t>
      </w:r>
    </w:p>
    <w:p w14:paraId="579C467F" w14:textId="5F8D1165" w:rsidR="005D458D" w:rsidRDefault="005D458D" w:rsidP="005D458D">
      <w:pPr>
        <w:spacing w:before="240"/>
        <w:jc w:val="both"/>
        <w:rPr>
          <w:color w:val="FF0000"/>
          <w:sz w:val="20"/>
          <w:szCs w:val="20"/>
        </w:rPr>
      </w:pPr>
      <w:r>
        <w:t xml:space="preserve"> </w:t>
      </w:r>
      <w:r>
        <w:rPr>
          <w:color w:val="FF0000"/>
          <w:sz w:val="20"/>
          <w:szCs w:val="20"/>
        </w:rPr>
        <w:t>Pozn. Alternatíva č. 2 v prípade rozhodnutia vydávaného elektronicky:</w:t>
      </w:r>
    </w:p>
    <w:p w14:paraId="41E134EB" w14:textId="3ED29912" w:rsidR="00CC68DA" w:rsidRDefault="00CC68DA" w:rsidP="005D458D">
      <w:pPr>
        <w:spacing w:before="240"/>
        <w:jc w:val="both"/>
        <w:rPr>
          <w:ins w:id="231" w:author="Autor"/>
          <w:color w:val="FF0000"/>
          <w:sz w:val="20"/>
          <w:szCs w:val="20"/>
        </w:rPr>
      </w:pPr>
    </w:p>
    <w:p w14:paraId="75C2C3D2" w14:textId="77777777" w:rsidR="003232D0" w:rsidRPr="0003066D" w:rsidRDefault="003232D0" w:rsidP="003232D0">
      <w:pPr>
        <w:spacing w:before="240"/>
        <w:jc w:val="both"/>
        <w:rPr>
          <w:ins w:id="232" w:author="Autor"/>
          <w:szCs w:val="24"/>
        </w:rPr>
      </w:pPr>
      <w:ins w:id="233" w:author="Autor">
        <w:r w:rsidRPr="00001CBD">
          <w:rPr>
            <w:szCs w:val="24"/>
          </w:rPr>
          <w:t xml:space="preserve">V ........................., za dátum vydania rozhodnutia sa považuje dátum vyplývajúci z kvalifikovanej elektronickej časovej pečiatky pripojenej k autorizácii oprávnenou osobou podľa </w:t>
        </w:r>
        <w:r w:rsidRPr="0003066D">
          <w:rPr>
            <w:szCs w:val="24"/>
          </w:rPr>
          <w:t>zákona č.</w:t>
        </w:r>
      </w:ins>
      <w:moveToRangeStart w:id="234" w:author="Autor" w:name="move70340036"/>
      <w:moveTo w:id="235" w:author="Autor">
        <w:r w:rsidRPr="000518CF">
          <w:t xml:space="preserve"> 305/2013 Z. z. o elektronickej podobe výkonu pôsobnosti orgánov verejnej moci a o zmene a doplnení niektorých zákonov (zákon o e-Governmente) v znení neskorších predpisov</w:t>
        </w:r>
      </w:moveTo>
      <w:moveToRangeEnd w:id="234"/>
      <w:ins w:id="236" w:author="Autor">
        <w:r>
          <w:rPr>
            <w:szCs w:val="24"/>
          </w:rPr>
          <w:t xml:space="preserve"> (ďalej ako „zákon o e-Governmente“)</w:t>
        </w:r>
      </w:ins>
    </w:p>
    <w:p w14:paraId="3047146B" w14:textId="77777777" w:rsidR="003232D0" w:rsidRDefault="003232D0" w:rsidP="005D458D">
      <w:pPr>
        <w:spacing w:before="240"/>
        <w:jc w:val="both"/>
        <w:rPr>
          <w:ins w:id="237" w:author="Autor"/>
          <w:color w:val="FF0000"/>
          <w:sz w:val="20"/>
          <w:szCs w:val="20"/>
        </w:rPr>
      </w:pPr>
    </w:p>
    <w:p w14:paraId="79E57321" w14:textId="77777777" w:rsidR="00712776" w:rsidRDefault="00712776" w:rsidP="00712776">
      <w:pPr>
        <w:spacing w:before="240"/>
        <w:jc w:val="both"/>
      </w:pPr>
      <w:r>
        <w:t xml:space="preserve">                                                                                         ..............................................</w:t>
      </w:r>
    </w:p>
    <w:p w14:paraId="727EA3FC" w14:textId="58B464FE" w:rsidR="00712776" w:rsidRDefault="00712776" w:rsidP="00712776">
      <w:pPr>
        <w:jc w:val="both"/>
      </w:pPr>
      <w:r>
        <w:t xml:space="preserve">                                                        (meno, priezvisko</w:t>
      </w:r>
      <w:r w:rsidR="00333D69">
        <w:t xml:space="preserve"> a</w:t>
      </w:r>
      <w:r w:rsidR="00AF6F75">
        <w:t xml:space="preserve"> </w:t>
      </w:r>
      <w:r>
        <w:t>funkcia</w:t>
      </w:r>
      <w:r w:rsidR="00333D69">
        <w:t xml:space="preserve"> </w:t>
      </w:r>
      <w:r>
        <w:t>oprávnenej osoby RO)</w:t>
      </w:r>
    </w:p>
    <w:p w14:paraId="6115427F" w14:textId="77777777" w:rsidR="00712776" w:rsidRDefault="00712776" w:rsidP="005D458D">
      <w:pPr>
        <w:pStyle w:val="Default"/>
        <w:rPr>
          <w:color w:val="auto"/>
        </w:rPr>
      </w:pPr>
    </w:p>
    <w:p w14:paraId="626FBE7E" w14:textId="77777777" w:rsidR="00712776" w:rsidRDefault="00712776" w:rsidP="005D458D">
      <w:pPr>
        <w:pStyle w:val="Default"/>
        <w:rPr>
          <w:color w:val="auto"/>
        </w:rPr>
      </w:pPr>
    </w:p>
    <w:p w14:paraId="21495AEB" w14:textId="4E281E9D" w:rsidR="005D458D" w:rsidRDefault="005D458D" w:rsidP="009250CC">
      <w:pPr>
        <w:pStyle w:val="Default"/>
        <w:jc w:val="both"/>
        <w:rPr>
          <w:color w:val="auto"/>
          <w:sz w:val="23"/>
          <w:szCs w:val="23"/>
          <w:vertAlign w:val="superscript"/>
        </w:rPr>
      </w:pPr>
      <w:r>
        <w:rPr>
          <w:color w:val="auto"/>
        </w:rPr>
        <w:t xml:space="preserve">(podpísané elektronicky </w:t>
      </w:r>
      <w:del w:id="238" w:author="Autor">
        <w:r>
          <w:rPr>
            <w:color w:val="auto"/>
          </w:rPr>
          <w:delText>v súlade so zákonom č.</w:delText>
        </w:r>
      </w:del>
      <w:ins w:id="239" w:author="Autor">
        <w:r w:rsidR="00CC68DA">
          <w:rPr>
            <w:color w:val="auto"/>
          </w:rPr>
          <w:t xml:space="preserve">podľa </w:t>
        </w:r>
        <w:r>
          <w:rPr>
            <w:color w:val="auto"/>
          </w:rPr>
          <w:t>zákon</w:t>
        </w:r>
        <w:r w:rsidR="00CC68DA">
          <w:rPr>
            <w:color w:val="auto"/>
          </w:rPr>
          <w:t>a</w:t>
        </w:r>
      </w:ins>
      <w:moveFromRangeStart w:id="240" w:author="Autor" w:name="move70340035"/>
      <w:moveFrom w:id="241" w:author="Autor">
        <w:r w:rsidR="004B2599" w:rsidRPr="000518CF">
          <w:rPr>
            <w:rPrChange w:id="242" w:author="Autor">
              <w:rPr>
                <w:color w:val="auto"/>
              </w:rPr>
            </w:rPrChange>
          </w:rPr>
          <w:t xml:space="preserve"> 305/2013 Z. z. o elektronickej podobe výkonu pôsobnosti orgánov verejnej moci a o zmene a doplnení niektorých zákonov (zákon</w:t>
        </w:r>
      </w:moveFrom>
      <w:moveFromRangeEnd w:id="240"/>
      <w:r>
        <w:rPr>
          <w:color w:val="auto"/>
        </w:rPr>
        <w:t xml:space="preserve"> o e-Governmente)</w:t>
      </w:r>
      <w:r w:rsidRPr="000518CF">
        <w:rPr>
          <w:color w:val="auto"/>
          <w:sz w:val="23"/>
          <w:vertAlign w:val="superscript"/>
          <w:rPrChange w:id="243" w:author="Autor">
            <w:rPr>
              <w:color w:val="auto"/>
            </w:rPr>
          </w:rPrChange>
        </w:rPr>
        <w:t xml:space="preserve"> </w:t>
      </w:r>
      <w:del w:id="244" w:author="Autor">
        <w:r>
          <w:rPr>
            <w:color w:val="auto"/>
          </w:rPr>
          <w:delText>v znení neskorších predpisov)</w:delText>
        </w:r>
        <w:r>
          <w:rPr>
            <w:color w:val="auto"/>
            <w:sz w:val="23"/>
            <w:szCs w:val="23"/>
            <w:vertAlign w:val="superscript"/>
          </w:rPr>
          <w:delText xml:space="preserve"> </w:delText>
        </w:r>
      </w:del>
    </w:p>
    <w:p w14:paraId="6E83B84B" w14:textId="4E50C7E0" w:rsidR="00EF3EDE" w:rsidRPr="001C6A00" w:rsidRDefault="00EF3EDE" w:rsidP="00EF3EDE">
      <w:pPr>
        <w:rPr>
          <w:b/>
        </w:rPr>
      </w:pPr>
    </w:p>
    <w:sectPr w:rsidR="00EF3EDE" w:rsidRPr="001C6A00" w:rsidSect="00473B77">
      <w:headerReference w:type="default" r:id="rId12"/>
      <w:footerReference w:type="default" r:id="rId13"/>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51" w:author="Autor" w:initials="A">
    <w:p w14:paraId="167ACE3E" w14:textId="27817D46" w:rsidR="00061D1C" w:rsidRDefault="00061D1C">
      <w:pPr>
        <w:pStyle w:val="Textkomentra"/>
      </w:pPr>
      <w:r>
        <w:rPr>
          <w:rStyle w:val="Odkaznakomentr"/>
        </w:rPr>
        <w:annotationRef/>
      </w:r>
      <w:r w:rsidR="00EF17F4">
        <w:t xml:space="preserve">Po nadobudnutí účinnosti novely zákona o príspevku </w:t>
      </w:r>
      <w:r w:rsidR="00C36638">
        <w:t xml:space="preserve">poskytovanom </w:t>
      </w:r>
      <w:r w:rsidR="00EF17F4">
        <w:t>z EŠIF</w:t>
      </w:r>
      <w:r w:rsidR="003232D0">
        <w:t xml:space="preserve">, ktorá bude obsahovať  </w:t>
      </w:r>
      <w:r>
        <w:t xml:space="preserve">vypustenie ods. 1 až 6 a ods. 8 z pôvodného § 57, sa výraz </w:t>
      </w:r>
      <w:r w:rsidRPr="0056251D">
        <w:rPr>
          <w:i/>
        </w:rPr>
        <w:t>„§ 57 ods. 7</w:t>
      </w:r>
      <w:r>
        <w:t>“ nahradí výrazom „</w:t>
      </w:r>
      <w:r>
        <w:rPr>
          <w:i/>
        </w:rPr>
        <w:t>§57</w:t>
      </w:r>
      <w:r>
        <w:t>“, t.j. bez označenia odseku.</w:t>
      </w:r>
    </w:p>
  </w:comment>
  <w:comment w:id="56" w:author="Autor" w:initials="A">
    <w:p w14:paraId="3A93F382" w14:textId="254FBF74" w:rsidR="007A0042" w:rsidRDefault="007A0042">
      <w:pPr>
        <w:pStyle w:val="Textkomentra"/>
      </w:pPr>
      <w:r w:rsidRPr="00AB2721">
        <w:rPr>
          <w:rStyle w:val="Odkaznakomentr"/>
        </w:rPr>
        <w:annotationRef/>
      </w:r>
      <w:r w:rsidRPr="00AB2721">
        <w:t xml:space="preserve">Ak je zoznam krátených neoprávnených výdavkov širší a pre zachovanie zrozumiteľnosti, určitosti a prehľadnosti rozhodnutia by bolo vhodnejšie, aby zoznam neoprávnených výdavkov bol uvedený v prílohe rozhodnutia, poskytovateľ môže k rozhodnutiu priložiť prílohu, na ktorú výslovne odkáže v texte odôvodnenia rozhodnutia o schválení ako na neoddeliteľnú súčasť rozhodnutia. </w:t>
      </w:r>
      <w:r w:rsidRPr="00AB2721">
        <w:rPr>
          <w:rStyle w:val="Odkaznakomentr"/>
        </w:rPr>
        <w:annotationRef/>
      </w:r>
      <w:r w:rsidRPr="00AB2721">
        <w:t xml:space="preserve"> </w:t>
      </w:r>
      <w:r w:rsidRPr="00AB2721">
        <w:rPr>
          <w:sz w:val="18"/>
          <w:szCs w:val="18"/>
        </w:rPr>
        <w:t>Príloha rozhodnutia zväčša obsahuje číselné údaje alebo kombináciu číselných a slovných údajov napr. vo forme zoznamu. Prílohou sa nesmie nahrádzať odôvodnenie samotné a  musí si zachovať len podpornú funkciu voči odôvodneniu uvedeného v texte rozhodnutia.</w:t>
      </w:r>
      <w:r w:rsidRPr="00767259">
        <w:rPr>
          <w:sz w:val="18"/>
          <w:szCs w:val="18"/>
        </w:rPr>
        <w:t xml:space="preserve"> </w:t>
      </w:r>
    </w:p>
  </w:comment>
  <w:comment w:id="92" w:author="Autor" w:initials="A">
    <w:p w14:paraId="7A46BAE5" w14:textId="56995CA9" w:rsidR="00061D1C" w:rsidRDefault="00061D1C">
      <w:pPr>
        <w:pStyle w:val="Textkomentra"/>
      </w:pPr>
      <w:r>
        <w:rPr>
          <w:rStyle w:val="Odkaznakomentr"/>
        </w:rPr>
        <w:annotationRef/>
      </w:r>
      <w:r w:rsidR="00EF17F4">
        <w:t xml:space="preserve">Po nadobudnutí účinnosti novely zákona o príspevku </w:t>
      </w:r>
      <w:r w:rsidR="00C36638">
        <w:t xml:space="preserve">poskytovanom </w:t>
      </w:r>
      <w:r w:rsidR="00EF17F4">
        <w:t>z EŠIF</w:t>
      </w:r>
      <w:r w:rsidR="003232D0">
        <w:t xml:space="preserve">, ktorá bude obsahovať  vypustenie ods. 1 až 6 a ods. 8 z pôvodného § 57, sa výraz </w:t>
      </w:r>
      <w:r w:rsidR="003232D0" w:rsidRPr="0056251D">
        <w:rPr>
          <w:i/>
        </w:rPr>
        <w:t>„§ 57 ods. 7</w:t>
      </w:r>
      <w:r w:rsidR="003232D0">
        <w:t>“ nahradí výrazom „</w:t>
      </w:r>
      <w:r w:rsidR="003232D0">
        <w:rPr>
          <w:i/>
        </w:rPr>
        <w:t>§57</w:t>
      </w:r>
      <w:r w:rsidR="003232D0">
        <w:t>“, t.j. bez označenia odseku.</w:t>
      </w:r>
    </w:p>
  </w:comment>
  <w:comment w:id="97" w:author="Autor" w:initials="A">
    <w:p w14:paraId="7897615C" w14:textId="4AD5A852" w:rsidR="00767259" w:rsidRPr="009E1165" w:rsidRDefault="00767259">
      <w:pPr>
        <w:pStyle w:val="Textkomentra"/>
      </w:pPr>
      <w:r>
        <w:rPr>
          <w:rStyle w:val="Odkaznakomentr"/>
        </w:rPr>
        <w:annotationRef/>
      </w:r>
      <w:r w:rsidRPr="009E1165">
        <w:t xml:space="preserve">Ak </w:t>
      </w:r>
      <w:r w:rsidR="007A0042" w:rsidRPr="009E1165">
        <w:t xml:space="preserve">je zoznam krátených neoprávnených výdavkov širší a pre zachovanie zrozumiteľnosti, určitosti a prehľadnosti rozhodnutia by bolo vhodnejšie, aby zoznam neoprávnených výdavkov bol uvedený v prílohe rozhodnutia, poskytovateľ môže k rozhodnutiu priložiť prílohu, na ktorú výslovne odkáže v texte odôvodnenia rozhodnutia o schválení ako na neoddeliteľnú súčasť rozhodnutia. </w:t>
      </w:r>
      <w:r w:rsidRPr="009E1165">
        <w:rPr>
          <w:rStyle w:val="Odkaznakomentr"/>
        </w:rPr>
        <w:annotationRef/>
      </w:r>
      <w:r w:rsidRPr="009E1165">
        <w:t xml:space="preserve"> </w:t>
      </w:r>
      <w:r w:rsidR="007A0042" w:rsidRPr="009E1165">
        <w:rPr>
          <w:sz w:val="18"/>
          <w:szCs w:val="18"/>
        </w:rPr>
        <w:t>Príloha rozhodnutia</w:t>
      </w:r>
      <w:r w:rsidRPr="009E1165">
        <w:rPr>
          <w:sz w:val="18"/>
          <w:szCs w:val="18"/>
        </w:rPr>
        <w:t xml:space="preserve"> </w:t>
      </w:r>
      <w:r w:rsidR="007A0042" w:rsidRPr="009E1165">
        <w:rPr>
          <w:sz w:val="18"/>
          <w:szCs w:val="18"/>
        </w:rPr>
        <w:t xml:space="preserve">zväčša obsahuje číselné údaje alebo kombináciu číselných a slovných údajov napr. vo forme zoznamu. Prílohou sa </w:t>
      </w:r>
      <w:r w:rsidRPr="009E1165">
        <w:rPr>
          <w:sz w:val="18"/>
          <w:szCs w:val="18"/>
        </w:rPr>
        <w:t xml:space="preserve">nesmie nahrádzať odôvodnenie samotné a  musí si zachovať len podpornú funkciu voči odôvodneniu </w:t>
      </w:r>
      <w:r w:rsidR="007A0042" w:rsidRPr="009E1165">
        <w:rPr>
          <w:sz w:val="18"/>
          <w:szCs w:val="18"/>
        </w:rPr>
        <w:t xml:space="preserve">uvedeného </w:t>
      </w:r>
      <w:r w:rsidRPr="009E1165">
        <w:rPr>
          <w:sz w:val="18"/>
          <w:szCs w:val="18"/>
        </w:rPr>
        <w:t xml:space="preserve">v texte rozhodnutia. </w:t>
      </w:r>
    </w:p>
  </w:comment>
  <w:comment w:id="130" w:author="Autor" w:initials="A">
    <w:p w14:paraId="600CDC54" w14:textId="7F02757A" w:rsidR="00763529" w:rsidRPr="009E1165" w:rsidRDefault="00763529">
      <w:pPr>
        <w:pStyle w:val="Textkomentra"/>
      </w:pPr>
      <w:r w:rsidRPr="009E1165">
        <w:rPr>
          <w:rStyle w:val="Odkaznakomentr"/>
        </w:rPr>
        <w:annotationRef/>
      </w:r>
      <w:r w:rsidRPr="009E1165">
        <w:t>Po nadobudnutí účinnosti novely zákona o príspevku poskytovanom z EŠIF, ak dôvod zastavenia konania podľa pôvodného písm. d) bude tvoriť nový odsek 2, sa vyznačený text nahradí takto „/</w:t>
      </w:r>
      <w:r w:rsidRPr="009E1165">
        <w:rPr>
          <w:u w:val="single"/>
        </w:rPr>
        <w:t>alternatívne</w:t>
      </w:r>
      <w:r w:rsidRPr="009E1165">
        <w:t xml:space="preserve"> v súlade s § 20 ods. 2“ a červený text poznámky sa vymaže</w:t>
      </w:r>
      <w:r w:rsidR="00AE33CA" w:rsidRPr="009E1165">
        <w:t>, pretože už bude zbytočný (novelou zákona prekonaný)</w:t>
      </w:r>
      <w:r w:rsidRPr="009E1165">
        <w:t>.</w:t>
      </w:r>
    </w:p>
  </w:comment>
  <w:comment w:id="133" w:author="Autor" w:initials="A">
    <w:p w14:paraId="0990FE66" w14:textId="4B5707BF" w:rsidR="00061D1C" w:rsidRPr="009E1165" w:rsidRDefault="00061D1C">
      <w:pPr>
        <w:pStyle w:val="Textkomentra"/>
      </w:pPr>
      <w:r w:rsidRPr="009E1165">
        <w:rPr>
          <w:rStyle w:val="Odkaznakomentr"/>
        </w:rPr>
        <w:annotationRef/>
      </w:r>
      <w:r w:rsidRPr="009E1165">
        <w:t>Po nadobudnutí účinnosti novely zákona o</w:t>
      </w:r>
      <w:r w:rsidR="00C36638" w:rsidRPr="009E1165">
        <w:t> </w:t>
      </w:r>
      <w:r w:rsidRPr="009E1165">
        <w:t>príspevku</w:t>
      </w:r>
      <w:r w:rsidR="00C36638" w:rsidRPr="009E1165">
        <w:t xml:space="preserve"> poskytovanom</w:t>
      </w:r>
      <w:r w:rsidRPr="009E1165">
        <w:t xml:space="preserve"> z EŠIF, ak dôvod zastavenia konania podľa pôvodného písm. d) bude tvoriť nový odsek 2, sa vyznačený text nahradí takto: „§20 ods. 2“ Červený text ďalej uvedenej poznámky sa vymaže, pretože stratí opodstatnenie.</w:t>
      </w:r>
    </w:p>
  </w:comment>
  <w:comment w:id="139" w:author="Autor" w:initials="A">
    <w:p w14:paraId="24B91F0E" w14:textId="247800C0" w:rsidR="00061D1C" w:rsidRPr="009E1165" w:rsidRDefault="00061D1C" w:rsidP="00061D1C">
      <w:pPr>
        <w:pStyle w:val="Textkomentra"/>
      </w:pPr>
      <w:r w:rsidRPr="009E1165">
        <w:rPr>
          <w:rStyle w:val="Odkaznakomentr"/>
        </w:rPr>
        <w:annotationRef/>
      </w:r>
      <w:r w:rsidR="00757A63" w:rsidRPr="009E1165">
        <w:t>J</w:t>
      </w:r>
      <w:r w:rsidRPr="009E1165">
        <w:t>e relevantné v čase krízovej si</w:t>
      </w:r>
      <w:r w:rsidR="00EF17F4" w:rsidRPr="009E1165">
        <w:t>tuácie</w:t>
      </w:r>
      <w:r w:rsidR="00757A63" w:rsidRPr="009E1165">
        <w:t>,</w:t>
      </w:r>
      <w:r w:rsidR="00EF17F4" w:rsidRPr="009E1165">
        <w:t xml:space="preserve"> resp. vo všeobecnosti po nadobudnutí účinnosti novely zákona o príspevku </w:t>
      </w:r>
      <w:r w:rsidR="00757A63" w:rsidRPr="009E1165">
        <w:t xml:space="preserve">poskytovanom </w:t>
      </w:r>
      <w:r w:rsidR="00EF17F4" w:rsidRPr="009E1165">
        <w:t>z EŠIF v znení umožňujúcom opakované vyzývanie žiadateľa</w:t>
      </w:r>
      <w:r w:rsidRPr="009E1165">
        <w:t xml:space="preserve">. </w:t>
      </w:r>
    </w:p>
  </w:comment>
  <w:comment w:id="140" w:author="Autor" w:initials="A">
    <w:p w14:paraId="717B2796" w14:textId="35315E37" w:rsidR="00061D1C" w:rsidRPr="009E1165" w:rsidRDefault="00061D1C" w:rsidP="00061D1C">
      <w:pPr>
        <w:spacing w:before="240"/>
        <w:jc w:val="both"/>
      </w:pPr>
      <w:r w:rsidRPr="009E1165">
        <w:rPr>
          <w:rStyle w:val="Odkaznakomentr"/>
        </w:rPr>
        <w:annotationRef/>
      </w:r>
      <w:r w:rsidRPr="009E1165">
        <w:t xml:space="preserve">Po nadobudnutí účinnosti novely zákona o príspevku </w:t>
      </w:r>
      <w:r w:rsidR="00757A63" w:rsidRPr="009E1165">
        <w:t xml:space="preserve">poskytovanom </w:t>
      </w:r>
      <w:r w:rsidRPr="009E1165">
        <w:t>z EŠIF, ak bude obsahovať vypustenie neprípustnosti odvolania voči rozhodnutiu o zastavení konania z dôvodu, že žiadateľ nepredložil žiadosť riadne, včas a vo forme určenej poskytovateľom ako aj z dôvodu, že sú pochybnosti o pravdivosti alebo úplnosti žiadosti a žiadateľ tieto pochybnosti neodstránil v určenej lehote, sa vyznačená veta nahradí nasledovným textom: „</w:t>
      </w:r>
      <w:r w:rsidRPr="009E1165">
        <w:rPr>
          <w:i/>
        </w:rPr>
        <w:t xml:space="preserve">Proti tomuto rozhodnutiu je v súlade s § 22 zákona </w:t>
      </w:r>
      <w:r w:rsidRPr="009E1165">
        <w:rPr>
          <w:i/>
        </w:rPr>
        <w:br/>
        <w:t>o príspevku z EŠIF možné podať odvolanie. Žiadateľ môže podať odvolanie písomne riadiacemu orgánu do 10 pracovných dní odo dňa doručenia tohto rozhodnutia. V odvolaní sa okrem identifikačných náležitostí (§ 22 ods. 5 písm. a) a b) zákona o príspevku z EŠIF) musí uviesť, proti ktorému rozhodnutiu odvolanie smeruje, akej veci sa odvolanie týka a dôvody podania odvolania, čo odvolaním žiadateľ navrhuje a dátum podania a podpis osoby podávajúcej odvolanie</w:t>
      </w:r>
      <w:r w:rsidRPr="009E1165">
        <w:t xml:space="preserve">.“. </w:t>
      </w:r>
    </w:p>
    <w:p w14:paraId="4E25F216" w14:textId="20C511EE" w:rsidR="00061D1C" w:rsidRPr="009E1165" w:rsidRDefault="00061D1C">
      <w:pPr>
        <w:pStyle w:val="Textkomentra"/>
      </w:pPr>
    </w:p>
  </w:comment>
  <w:comment w:id="170" w:author="Autor" w:initials="A">
    <w:p w14:paraId="5C478E8C" w14:textId="087C15D1" w:rsidR="005121D3" w:rsidRPr="009E1165" w:rsidRDefault="005121D3">
      <w:pPr>
        <w:pStyle w:val="Textkomentra"/>
      </w:pPr>
      <w:r w:rsidRPr="009E1165">
        <w:rPr>
          <w:rStyle w:val="Odkaznakomentr"/>
        </w:rPr>
        <w:annotationRef/>
      </w:r>
      <w:r w:rsidRPr="009E1165">
        <w:t>Po nadobudnutí účinnosti n</w:t>
      </w:r>
      <w:r w:rsidR="00EF17F4" w:rsidRPr="009E1165">
        <w:t>ovely zákona o</w:t>
      </w:r>
      <w:r w:rsidR="00757A63" w:rsidRPr="009E1165">
        <w:t> </w:t>
      </w:r>
      <w:r w:rsidR="00EF17F4" w:rsidRPr="009E1165">
        <w:t>príspevku</w:t>
      </w:r>
      <w:r w:rsidR="00757A63" w:rsidRPr="009E1165">
        <w:t xml:space="preserve"> poskytovanom</w:t>
      </w:r>
      <w:r w:rsidR="00EF17F4" w:rsidRPr="009E1165">
        <w:t xml:space="preserve"> z EŠIF</w:t>
      </w:r>
      <w:r w:rsidRPr="009E1165">
        <w:t xml:space="preserve">, ak bude obsahovať vypustenie ods. 1 až 6 a ods. 8 z pôvodného § 57, sa výraz </w:t>
      </w:r>
      <w:r w:rsidRPr="009E1165">
        <w:rPr>
          <w:i/>
        </w:rPr>
        <w:t>„§ 57 ods. 7</w:t>
      </w:r>
      <w:r w:rsidRPr="009E1165">
        <w:t>“ nahradí výrazom „</w:t>
      </w:r>
      <w:r w:rsidRPr="009E1165">
        <w:rPr>
          <w:i/>
        </w:rPr>
        <w:t>§57</w:t>
      </w:r>
      <w:r w:rsidRPr="009E1165">
        <w:t>“, t.j. bez označenia odseku.</w:t>
      </w:r>
    </w:p>
  </w:comment>
  <w:comment w:id="174" w:author="Autor" w:initials="A">
    <w:p w14:paraId="67E8B5E7" w14:textId="77777777" w:rsidR="006C4052" w:rsidRDefault="006C4052" w:rsidP="006C4052">
      <w:pPr>
        <w:pStyle w:val="Textkomentra"/>
        <w:rPr>
          <w:rFonts w:eastAsia="Times New Roman"/>
        </w:rPr>
      </w:pPr>
      <w:r>
        <w:rPr>
          <w:rStyle w:val="Odkaznakomentr"/>
        </w:rPr>
        <w:annotationRef/>
      </w:r>
      <w:r>
        <w:t>Má sa na mysli postup podľa § 21, 23 alebo 24 zákona o príspevku z EŠIF.</w:t>
      </w:r>
    </w:p>
  </w:comment>
  <w:comment w:id="178" w:author="Autor" w:initials="A">
    <w:p w14:paraId="266896AF" w14:textId="01ED27A6" w:rsidR="00767259" w:rsidRPr="009E1165" w:rsidRDefault="00767259">
      <w:pPr>
        <w:pStyle w:val="Textkomentra"/>
      </w:pPr>
      <w:r w:rsidRPr="009E1165">
        <w:rPr>
          <w:rStyle w:val="Odkaznakomentr"/>
        </w:rPr>
        <w:annotationRef/>
      </w:r>
      <w:r w:rsidRPr="009E1165">
        <w:t xml:space="preserve">V prípade, ak by takéto odôvodnenie pozostávalo prevažne z číselných údajov, prípadne by agregovalo zoznam určitých údajov vyjadrených slovne aj číselne (napríklad miera neoprávnenosti výdavkov oproti celkovým výdavkom projektu agregujúca zoznam neoprávnených výdavkov v danom projekte), je možné využiť prílohu, ktorá bude plniť podpornú úlohu voči slovnému odôvodneniu vyhodnotenia daného hodnotiaceho kritéria v odôvodnení rozhodnutia. </w:t>
      </w:r>
      <w:r w:rsidRPr="009E1165">
        <w:rPr>
          <w:sz w:val="18"/>
          <w:szCs w:val="18"/>
        </w:rPr>
        <w:t xml:space="preserve">V odôvodnení v žiadnom prípade nemožno len odkázať na prílohu rozhodnutia, ktorou je napríklad hodnotiaci hárok, pretože táto nesmie nahrádzať odôvodnenie samotné a  musí si zachovať len podpornú funkciu voči odôvodneniu </w:t>
      </w:r>
      <w:r w:rsidR="007A0042" w:rsidRPr="009E1165">
        <w:rPr>
          <w:sz w:val="18"/>
          <w:szCs w:val="18"/>
        </w:rPr>
        <w:t xml:space="preserve">obsiahnutému </w:t>
      </w:r>
      <w:r w:rsidRPr="009E1165">
        <w:rPr>
          <w:sz w:val="18"/>
          <w:szCs w:val="18"/>
        </w:rPr>
        <w:t xml:space="preserve">v texte rozhodnutia. Využíva sa najmä vtedy, ak je to vhodné pre zachovanie lepšej zrozumiteľnosti a prehľadnosti </w:t>
      </w:r>
      <w:r w:rsidR="007A0042" w:rsidRPr="009E1165">
        <w:rPr>
          <w:sz w:val="18"/>
          <w:szCs w:val="18"/>
        </w:rPr>
        <w:t xml:space="preserve">rozhodnutia poskytovateľa. V prípade využitia prílohy rozhodnutia je potrebné </w:t>
      </w:r>
      <w:r w:rsidR="007A0042" w:rsidRPr="009E1165">
        <w:t>na ňu výslovne odkázať v texte odôvodnenia rozhodnutia ako na neoddeliteľnú súčasť rozhodnutia</w:t>
      </w:r>
    </w:p>
  </w:comment>
  <w:comment w:id="182" w:author="Autor" w:initials="A">
    <w:p w14:paraId="21B14C1E" w14:textId="2B5C6F85" w:rsidR="00F92BE5" w:rsidRPr="009E1165" w:rsidRDefault="00F92BE5">
      <w:pPr>
        <w:pStyle w:val="Textkomentra"/>
      </w:pPr>
      <w:r w:rsidRPr="009E1165">
        <w:rPr>
          <w:rStyle w:val="Odkaznakomentr"/>
        </w:rPr>
        <w:annotationRef/>
      </w:r>
      <w:r w:rsidRPr="009E1165">
        <w:t>Pre zvýšenie vypovedacej schopnosti odôvodenia je vhodné uviesť aj hranicu bodov, dosiahnutie ktorej znamenalo schválenie žiadosti. Ak totiž žiadateľ dosiahol výrazne menej bodov, nemal by mať motiváciu podávať opravný prostriedok. Takáto informácia zvyšuje transparentnosť konania poskytovateľa</w:t>
      </w:r>
      <w:r w:rsidR="00AE33CA" w:rsidRPr="009E1165">
        <w:t xml:space="preserve">. V </w:t>
      </w:r>
      <w:r w:rsidRPr="009E1165">
        <w:t xml:space="preserve">prípade podania opravného prostriedku </w:t>
      </w:r>
      <w:r w:rsidR="00AE33CA" w:rsidRPr="009E1165">
        <w:t xml:space="preserve">súčasne umožňuje v druhostupňovom rozhodnutí sústrediť odôvodnenie na </w:t>
      </w:r>
      <w:r w:rsidRPr="009E1165">
        <w:t xml:space="preserve"> bodovú stratu len do výšky tejto hranice, čo opäť zrýchľuje a zjednodušuje procesy.</w:t>
      </w:r>
      <w:r w:rsidR="00AE33CA" w:rsidRPr="009E1165">
        <w:t xml:space="preserve"> Napriek uvedenému ide o odporúčanie, nie o povinnosť. </w:t>
      </w:r>
    </w:p>
  </w:comment>
  <w:comment w:id="185" w:author="Autor" w:initials="A">
    <w:p w14:paraId="46B8A980" w14:textId="02F8C0FC" w:rsidR="00F92BE5" w:rsidRPr="009E1165" w:rsidRDefault="00F92BE5">
      <w:pPr>
        <w:pStyle w:val="Textkomentra"/>
      </w:pPr>
      <w:r w:rsidRPr="009E1165">
        <w:rPr>
          <w:rStyle w:val="Odkaznakomentr"/>
        </w:rPr>
        <w:annotationRef/>
      </w:r>
      <w:r w:rsidRPr="009E1165">
        <w:t>Má sa na mysli postup podľa § 21, 23 alebo 24 zákona o</w:t>
      </w:r>
      <w:r w:rsidR="00757A63" w:rsidRPr="009E1165">
        <w:t> </w:t>
      </w:r>
      <w:r w:rsidRPr="009E1165">
        <w:t>príspevku</w:t>
      </w:r>
      <w:r w:rsidR="00757A63" w:rsidRPr="009E1165">
        <w:t xml:space="preserve"> poskytovanom</w:t>
      </w:r>
      <w:r w:rsidRPr="009E1165">
        <w:t xml:space="preserve"> z EŠIF.</w:t>
      </w:r>
    </w:p>
  </w:comment>
  <w:comment w:id="218" w:author="Autor" w:initials="A">
    <w:p w14:paraId="6A0B3AE8" w14:textId="203923A8" w:rsidR="00757A63" w:rsidRDefault="00757A63" w:rsidP="00757A63">
      <w:pPr>
        <w:pStyle w:val="Textkomentra"/>
      </w:pPr>
      <w:r w:rsidRPr="009E1165">
        <w:rPr>
          <w:rStyle w:val="Odkaznakomentr"/>
        </w:rPr>
        <w:annotationRef/>
      </w:r>
      <w:r w:rsidRPr="009E1165">
        <w:t>Po nadobudnutí účinnosti novely zákona o príspevku</w:t>
      </w:r>
      <w:r>
        <w:t xml:space="preserve"> </w:t>
      </w:r>
      <w:r w:rsidR="00C36638">
        <w:t xml:space="preserve">poskytovanom </w:t>
      </w:r>
      <w:r>
        <w:t xml:space="preserve">z EŠIF, ak bude obsahovať vypustenie ods. 1 až 6 a ods. 8 z pôvodného § 57, sa výraz </w:t>
      </w:r>
      <w:r w:rsidRPr="0056251D">
        <w:rPr>
          <w:i/>
        </w:rPr>
        <w:t>„§ 57 ods. 7</w:t>
      </w:r>
      <w:r>
        <w:t>“ nahradí výrazom „</w:t>
      </w:r>
      <w:r>
        <w:rPr>
          <w:i/>
        </w:rPr>
        <w:t>§57</w:t>
      </w:r>
      <w:r>
        <w:t>“, t.j. bez označenia odseku.</w:t>
      </w:r>
    </w:p>
    <w:p w14:paraId="14C2F7C0" w14:textId="16A74709" w:rsidR="00757A63" w:rsidRDefault="00757A63">
      <w:pPr>
        <w:pStyle w:val="Textkomentra"/>
      </w:pPr>
    </w:p>
  </w:comment>
  <w:comment w:id="222" w:author="Autor" w:initials="A">
    <w:p w14:paraId="0BA910C9" w14:textId="6FF5ACAF" w:rsidR="003A6B3F" w:rsidRDefault="003A6B3F" w:rsidP="003A6B3F">
      <w:pPr>
        <w:pStyle w:val="Textkomentra"/>
      </w:pPr>
      <w:r>
        <w:rPr>
          <w:rStyle w:val="Odkaznakomentr"/>
        </w:rPr>
        <w:annotationRef/>
      </w:r>
      <w:r w:rsidRPr="00767259">
        <w:rPr>
          <w:sz w:val="18"/>
          <w:szCs w:val="18"/>
        </w:rPr>
        <w:t xml:space="preserve"> </w:t>
      </w:r>
    </w:p>
    <w:p w14:paraId="20FEEB23" w14:textId="3F19DA64" w:rsidR="003A6B3F" w:rsidRDefault="003A6B3F">
      <w:pPr>
        <w:pStyle w:val="Textkomentra"/>
      </w:pPr>
      <w:r w:rsidRPr="00AB2721">
        <w:rPr>
          <w:u w:val="single"/>
        </w:rPr>
        <w:t>Bližšie vysvetlenie využitia prílohy rozhodnutia</w:t>
      </w:r>
      <w:r w:rsidRPr="00AB2721">
        <w:t xml:space="preserve">: V prípade, ak by časť skutkového stavu zakladajúceho nesplnenie niektorej PPP pozostávalo prevažne z číselných údajov, prípadne by agregovalo zoznam určitých údajov vyjadrených slovne aj číselne (napríklad miera neoprávnenosti výdavkov oproti celkovým výdavkom projektu agregujúca zoznam neoprávnených výdavkov v danom projekte), je možné využiť prílohu rozhodnutia, ktorá bude plniť podpornú úlohu voči slovnému odôvodneniu vyhodnotenia nesplnenia danej PPP, prípadne daného hodnotiaceho kritéria v odôvodnení rozhodnutia. </w:t>
      </w:r>
      <w:r w:rsidRPr="00AB2721">
        <w:rPr>
          <w:sz w:val="18"/>
          <w:szCs w:val="18"/>
        </w:rPr>
        <w:t xml:space="preserve">V odôvodnení v žiadnom prípade nemožno len odkázať na prílohu rozhodnutia, ktorou je napríklad hodnotiaci hárok, pretože táto nesmie nahrádzať odôvodnenie samotné a  musí si zachovať len podpornú funkciu voči odôvodneniu obsiahnutému v texte rozhodnutia. Využíva sa najmä vtedy, ak je to vhodné pre zachovanie lepšej zrozumiteľnosti a prehľadnosti rozhodnutia poskytovateľa. V prípade využitia prílohy rozhodnutia je potrebné </w:t>
      </w:r>
      <w:r w:rsidRPr="00AB2721">
        <w:t>na ňu výslovne odkázať v texte odôvodnenia rozhodnutia ako na neoddeliteľnú súčasť rozhodnutia.</w:t>
      </w:r>
    </w:p>
  </w:comment>
  <w:comment w:id="223" w:author="Autor" w:initials="A">
    <w:p w14:paraId="41E307C1" w14:textId="77777777" w:rsidR="006C4052" w:rsidRDefault="006C4052" w:rsidP="006C4052">
      <w:pPr>
        <w:pStyle w:val="Textkomentra"/>
        <w:rPr>
          <w:rFonts w:eastAsia="Times New Roman"/>
        </w:rPr>
      </w:pPr>
      <w:r>
        <w:rPr>
          <w:rStyle w:val="Odkaznakomentr"/>
        </w:rPr>
        <w:annotationRef/>
      </w:r>
      <w:r>
        <w:t>Má sa na mysli postup podľa § 23 alebo 24 zákona o príspevku z EŠIF</w:t>
      </w:r>
    </w:p>
  </w:comment>
  <w:comment w:id="224" w:author="Autor" w:initials="A">
    <w:p w14:paraId="17E8061F" w14:textId="6C99C982" w:rsidR="006C4052" w:rsidRDefault="006C4052" w:rsidP="006C4052">
      <w:pPr>
        <w:pStyle w:val="Textkomentra"/>
        <w:rPr>
          <w:rFonts w:eastAsia="Times New Roman"/>
        </w:rPr>
      </w:pPr>
      <w:r>
        <w:rPr>
          <w:rStyle w:val="Odkaznakomentr"/>
        </w:rPr>
        <w:annotationRef/>
      </w:r>
      <w:r>
        <w:t>Má sa na mysli postup podľa § 23 alebo 24 zákona o</w:t>
      </w:r>
      <w:r w:rsidR="00C36638">
        <w:t> </w:t>
      </w:r>
      <w:r>
        <w:t>príspevku</w:t>
      </w:r>
      <w:r w:rsidR="00C36638">
        <w:t xml:space="preserve"> poskytovanom</w:t>
      </w:r>
      <w:r>
        <w:t xml:space="preserve"> z EŠIF</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67ACE3E" w15:done="0"/>
  <w15:commentEx w15:paraId="3A93F382" w15:done="0"/>
  <w15:commentEx w15:paraId="7A46BAE5" w15:done="0"/>
  <w15:commentEx w15:paraId="7897615C" w15:done="0"/>
  <w15:commentEx w15:paraId="600CDC54" w15:done="0"/>
  <w15:commentEx w15:paraId="0990FE66" w15:done="0"/>
  <w15:commentEx w15:paraId="24B91F0E" w15:done="0"/>
  <w15:commentEx w15:paraId="4E25F216" w15:done="0"/>
  <w15:commentEx w15:paraId="5C478E8C" w15:done="0"/>
  <w15:commentEx w15:paraId="67E8B5E7" w15:done="0"/>
  <w15:commentEx w15:paraId="266896AF" w15:done="0"/>
  <w15:commentEx w15:paraId="21B14C1E" w15:done="0"/>
  <w15:commentEx w15:paraId="46B8A980" w15:done="0"/>
  <w15:commentEx w15:paraId="14C2F7C0" w15:done="0"/>
  <w15:commentEx w15:paraId="20FEEB23" w15:done="0"/>
  <w15:commentEx w15:paraId="41E307C1" w15:done="0"/>
  <w15:commentEx w15:paraId="17E8061F"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B5AA45" w14:textId="77777777" w:rsidR="00FD69FE" w:rsidRDefault="00FD69FE" w:rsidP="00913053">
      <w:pPr>
        <w:spacing w:after="0" w:line="240" w:lineRule="auto"/>
      </w:pPr>
      <w:r>
        <w:separator/>
      </w:r>
    </w:p>
  </w:endnote>
  <w:endnote w:type="continuationSeparator" w:id="0">
    <w:p w14:paraId="38D8E567" w14:textId="77777777" w:rsidR="00FD69FE" w:rsidRDefault="00FD69FE" w:rsidP="00913053">
      <w:pPr>
        <w:spacing w:after="0" w:line="240" w:lineRule="auto"/>
      </w:pPr>
      <w:r>
        <w:continuationSeparator/>
      </w:r>
    </w:p>
  </w:endnote>
  <w:endnote w:type="continuationNotice" w:id="1">
    <w:p w14:paraId="43AFFD3F" w14:textId="77777777" w:rsidR="00FD69FE" w:rsidRDefault="00FD69F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6DCF14" w14:textId="77777777" w:rsidR="00A57DED" w:rsidRDefault="00A57DED" w:rsidP="00A57DED">
    <w:pPr>
      <w:pStyle w:val="Pta"/>
      <w:jc w:val="right"/>
      <w:rPr>
        <w:del w:id="257" w:author="Autor"/>
      </w:rPr>
    </w:pPr>
    <w:del w:id="258" w:author="Autor">
      <w:r w:rsidRPr="00627EA3">
        <w:rPr>
          <w:noProof/>
        </w:rPr>
        <mc:AlternateContent>
          <mc:Choice Requires="wps">
            <w:drawing>
              <wp:anchor distT="0" distB="0" distL="114300" distR="114300" simplePos="0" relativeHeight="251664384" behindDoc="0" locked="0" layoutInCell="1" allowOverlap="1" wp14:anchorId="78F448F1" wp14:editId="4E9F2F33">
                <wp:simplePos x="0" y="0"/>
                <wp:positionH relativeFrom="column">
                  <wp:posOffset>-4445</wp:posOffset>
                </wp:positionH>
                <wp:positionV relativeFrom="paragraph">
                  <wp:posOffset>151130</wp:posOffset>
                </wp:positionV>
                <wp:extent cx="5762625" cy="9525"/>
                <wp:effectExtent l="57150" t="38100" r="47625" b="85725"/>
                <wp:wrapNone/>
                <wp:docPr id="5" name="Rovná spojnica 5"/>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256EEFDB" id="Rovná spojnica 2" o:spid="_x0000_s1026" style="position:absolute;flip:y;z-index:251660800;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" strokecolor="#8064a2 [3207]" strokeweight="3pt">
                <v:shadow on="t" color="black" opacity="22937f" origin=",.5" offset="0,.63889mm"/>
              </v:line>
            </w:pict>
          </mc:Fallback>
        </mc:AlternateContent>
      </w:r>
    </w:del>
  </w:p>
  <w:p w14:paraId="3392E7C1" w14:textId="31ADF09B" w:rsidR="00A57DED" w:rsidRDefault="00A57DED" w:rsidP="00A57DED">
    <w:pPr>
      <w:pStyle w:val="Pta"/>
      <w:jc w:val="right"/>
      <w:rPr>
        <w:ins w:id="259" w:author="Autor"/>
      </w:rPr>
    </w:pPr>
    <w:del w:id="260" w:author="Autor">
      <w:r w:rsidRPr="00627EA3">
        <w:rPr>
          <w:noProof/>
        </w:rPr>
        <w:drawing>
          <wp:anchor distT="0" distB="0" distL="114300" distR="114300" simplePos="0" relativeHeight="251665408" behindDoc="1" locked="0" layoutInCell="1" allowOverlap="1" wp14:anchorId="4BE295DD" wp14:editId="4E9C0D0F">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del>
    <w:ins w:id="261" w:author="Autor">
      <w:r w:rsidRPr="00627EA3">
        <w:rPr>
          <w:noProof/>
        </w:rPr>
        <mc:AlternateContent>
          <mc:Choice Requires="wps">
            <w:drawing>
              <wp:anchor distT="0" distB="0" distL="114300" distR="114300" simplePos="0" relativeHeight="251658240" behindDoc="0" locked="0" layoutInCell="1" allowOverlap="1" wp14:anchorId="098E2499" wp14:editId="2D1EB8E1">
                <wp:simplePos x="0" y="0"/>
                <wp:positionH relativeFrom="column">
                  <wp:posOffset>-4445</wp:posOffset>
                </wp:positionH>
                <wp:positionV relativeFrom="paragraph">
                  <wp:posOffset>151130</wp:posOffset>
                </wp:positionV>
                <wp:extent cx="5762625" cy="9525"/>
                <wp:effectExtent l="57150" t="38100" r="47625" b="85725"/>
                <wp:wrapNone/>
                <wp:docPr id="2" name="Rovná spojnica 2"/>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79DF205F" id="Rovná spojnica 2" o:spid="_x0000_s1026" style="position:absolute;flip:y;z-index:251658240;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" strokecolor="#8064a2 [3207]" strokeweight="3pt">
                <v:shadow on="t" color="black" opacity="22937f" origin=",.5" offset="0,.63889mm"/>
              </v:line>
            </w:pict>
          </mc:Fallback>
        </mc:AlternateContent>
      </w:r>
    </w:ins>
  </w:p>
  <w:p w14:paraId="25D197C7" w14:textId="074112F1" w:rsidR="00A57DED" w:rsidRDefault="00A57DED" w:rsidP="00A57DED">
    <w:pPr>
      <w:pStyle w:val="Pta"/>
      <w:jc w:val="right"/>
    </w:pPr>
    <w:ins w:id="262" w:author="Autor">
      <w:r w:rsidRPr="00627EA3">
        <w:rPr>
          <w:noProof/>
        </w:rPr>
        <w:drawing>
          <wp:anchor distT="0" distB="0" distL="114300" distR="114300" simplePos="0" relativeHeight="251660288" behindDoc="1" locked="0" layoutInCell="1" allowOverlap="1" wp14:anchorId="0EA76B87" wp14:editId="47D4E113">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ins>
    <w:r>
      <w:t xml:space="preserve">Strana </w:t>
    </w:r>
    <w:sdt>
      <w:sdtPr>
        <w:id w:val="320479949"/>
        <w:docPartObj>
          <w:docPartGallery w:val="Page Numbers (Bottom of Page)"/>
          <w:docPartUnique/>
        </w:docPartObj>
      </w:sdtPr>
      <w:sdtEndPr/>
      <w:sdtContent>
        <w:r>
          <w:fldChar w:fldCharType="begin"/>
        </w:r>
        <w:r>
          <w:instrText>PAGE   \* MERGEFORMAT</w:instrText>
        </w:r>
        <w:r>
          <w:fldChar w:fldCharType="separate"/>
        </w:r>
        <w:r w:rsidR="007F03B3">
          <w:rPr>
            <w:noProof/>
          </w:rPr>
          <w:t>2</w:t>
        </w:r>
        <w:r>
          <w:fldChar w:fldCharType="end"/>
        </w:r>
      </w:sdtContent>
    </w:sdt>
  </w:p>
  <w:p w14:paraId="74B87DC3" w14:textId="77777777" w:rsidR="00EF3EDE" w:rsidRDefault="00EF3EDE" w:rsidP="001C6A00">
    <w:pPr>
      <w:pStyle w:val="Pt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98D586" w14:textId="77777777" w:rsidR="00FD69FE" w:rsidRDefault="00FD69FE" w:rsidP="00913053">
      <w:pPr>
        <w:spacing w:after="0" w:line="240" w:lineRule="auto"/>
      </w:pPr>
      <w:r>
        <w:separator/>
      </w:r>
    </w:p>
  </w:footnote>
  <w:footnote w:type="continuationSeparator" w:id="0">
    <w:p w14:paraId="4C9F7120" w14:textId="77777777" w:rsidR="00FD69FE" w:rsidRDefault="00FD69FE" w:rsidP="00913053">
      <w:pPr>
        <w:spacing w:after="0" w:line="240" w:lineRule="auto"/>
      </w:pPr>
      <w:r>
        <w:continuationSeparator/>
      </w:r>
    </w:p>
  </w:footnote>
  <w:footnote w:type="continuationNotice" w:id="1">
    <w:p w14:paraId="3E34EA4F" w14:textId="77777777" w:rsidR="00FD69FE" w:rsidRDefault="00FD69FE">
      <w:pPr>
        <w:spacing w:after="0" w:line="240" w:lineRule="auto"/>
      </w:pPr>
    </w:p>
  </w:footnote>
  <w:footnote w:id="2">
    <w:p w14:paraId="766EE97E" w14:textId="19DB5789" w:rsidR="00D56D9F" w:rsidRDefault="00D56D9F" w:rsidP="00E643CD">
      <w:pPr>
        <w:pStyle w:val="Textpoznmkypodiarou"/>
        <w:jc w:val="both"/>
        <w:rPr>
          <w:ins w:id="49" w:author="Autor"/>
        </w:rPr>
      </w:pPr>
      <w:ins w:id="50" w:author="Autor">
        <w:r>
          <w:rPr>
            <w:rStyle w:val="Odkaznapoznmkupodiarou"/>
          </w:rPr>
          <w:footnoteRef/>
        </w:r>
        <w:r>
          <w:t xml:space="preserve"> čas, po ktorý trvá krízová situácia, je definovaný v § 56 ods. 1 zákona o príspevku z EŠIF takto: „</w:t>
        </w:r>
        <w:r w:rsidRPr="00D56D9F">
          <w:t>V čase mimoriadnej situácie, núdzového stavu alebo výnimočného stavu vyhláseného v súvislosti s ochorením COVID-19 a v období šiestich mesiacov nasledujúcich po ich odvolaní (ďalej len "krízová situácia")</w:t>
        </w:r>
        <w:r>
          <w:t>“. Odkaz na krízovú situáciu obsiahnutý v celom tomto dokumente vzoru CKO č. 22 má význam podľa predchádzajúcej vety.</w:t>
        </w:r>
      </w:ins>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9E9AF" w14:textId="77777777" w:rsidR="00A57DED" w:rsidRDefault="00A57DED" w:rsidP="00A57DED">
    <w:pPr>
      <w:pStyle w:val="Hlavika"/>
      <w:rPr>
        <w:del w:id="245" w:author="Autor"/>
      </w:rPr>
    </w:pPr>
    <w:del w:id="246" w:author="Autor">
      <w:r>
        <w:rPr>
          <w:noProof/>
        </w:rPr>
        <mc:AlternateContent>
          <mc:Choice Requires="wps">
            <w:drawing>
              <wp:anchor distT="0" distB="0" distL="114300" distR="114300" simplePos="0" relativeHeight="251662336" behindDoc="0" locked="0" layoutInCell="1" allowOverlap="1" wp14:anchorId="70D6AD9F" wp14:editId="76CF9ECD">
                <wp:simplePos x="0" y="0"/>
                <wp:positionH relativeFrom="column">
                  <wp:posOffset>-4445</wp:posOffset>
                </wp:positionH>
                <wp:positionV relativeFrom="paragraph">
                  <wp:posOffset>135255</wp:posOffset>
                </wp:positionV>
                <wp:extent cx="5762625" cy="9525"/>
                <wp:effectExtent l="57150" t="38100" r="47625" b="85725"/>
                <wp:wrapNone/>
                <wp:docPr id="4" name="Rovná spojnica 4"/>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72E71897" id="Rovná spojnica 1" o:spid="_x0000_s1026" style="position:absolute;flip:y;z-index:251651584;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" strokecolor="#8064a2 [3207]" strokeweight="3pt">
                <v:shadow on="t" color="black" opacity="22937f" origin=",.5" offset="0,.63889mm"/>
              </v:line>
            </w:pict>
          </mc:Fallback>
        </mc:AlternateContent>
      </w:r>
    </w:del>
  </w:p>
  <w:customXmlDelRangeStart w:id="247" w:author="Autor"/>
  <w:sdt>
    <w:sdtPr>
      <w:rPr>
        <w:szCs w:val="20"/>
      </w:rPr>
      <w:id w:val="-668338119"/>
      <w:placeholder>
        <w:docPart w:val="68C6D3CBB41F4814B4A5C32BF89C661A"/>
      </w:placeholder>
      <w:date w:fullDate="2020-10-31T00:00:00Z">
        <w:dateFormat w:val="dd.MM.yyyy"/>
        <w:lid w:val="sk-SK"/>
        <w:storeMappedDataAs w:val="dateTime"/>
        <w:calendar w:val="gregorian"/>
      </w:date>
    </w:sdtPr>
    <w:sdtEndPr/>
    <w:sdtContent>
      <w:customXmlDelRangeEnd w:id="247"/>
      <w:p w14:paraId="4295135F" w14:textId="77777777" w:rsidR="00A57DED" w:rsidRDefault="003253AD" w:rsidP="00A57DED">
        <w:pPr>
          <w:pStyle w:val="Hlavika"/>
          <w:rPr>
            <w:del w:id="248" w:author="Autor"/>
            <w:noProof/>
          </w:rPr>
        </w:pPr>
        <w:del w:id="249" w:author="Autor">
          <w:r>
            <w:rPr>
              <w:szCs w:val="20"/>
            </w:rPr>
            <w:delText>31.10.2020</w:delText>
          </w:r>
        </w:del>
      </w:p>
      <w:customXmlDelRangeStart w:id="250" w:author="Autor"/>
    </w:sdtContent>
  </w:sdt>
  <w:customXmlDelRangeEnd w:id="250"/>
  <w:p w14:paraId="10869376" w14:textId="00F7EEE9" w:rsidR="00A57DED" w:rsidRDefault="00A57DED" w:rsidP="00A57DED">
    <w:pPr>
      <w:pStyle w:val="Hlavika"/>
      <w:rPr>
        <w:ins w:id="251" w:author="Autor"/>
      </w:rPr>
    </w:pPr>
    <w:ins w:id="252" w:author="Autor">
      <w:r>
        <w:rPr>
          <w:noProof/>
        </w:rPr>
        <mc:AlternateContent>
          <mc:Choice Requires="wps">
            <w:drawing>
              <wp:anchor distT="0" distB="0" distL="114300" distR="114300" simplePos="0" relativeHeight="251656192" behindDoc="0" locked="0" layoutInCell="1" allowOverlap="1" wp14:anchorId="78383A2D" wp14:editId="201CBD12">
                <wp:simplePos x="0" y="0"/>
                <wp:positionH relativeFrom="column">
                  <wp:posOffset>-4445</wp:posOffset>
                </wp:positionH>
                <wp:positionV relativeFrom="paragraph">
                  <wp:posOffset>135255</wp:posOffset>
                </wp:positionV>
                <wp:extent cx="5762625" cy="9525"/>
                <wp:effectExtent l="57150" t="38100" r="47625" b="85725"/>
                <wp:wrapNone/>
                <wp:docPr id="1" name="Rovná spojnica 1"/>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63376042" id="Rovná spojnica 1" o:spid="_x0000_s1026" style="position:absolute;flip:y;z-index:251656192;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" strokecolor="#8064a2 [3207]" strokeweight="3pt">
                <v:shadow on="t" color="black" opacity="22937f" origin=",.5" offset="0,.63889mm"/>
              </v:line>
            </w:pict>
          </mc:Fallback>
        </mc:AlternateContent>
      </w:r>
    </w:ins>
  </w:p>
  <w:customXmlInsRangeStart w:id="253" w:author="Autor"/>
  <w:sdt>
    <w:sdtPr>
      <w:rPr>
        <w:szCs w:val="20"/>
      </w:rPr>
      <w:id w:val="2070840989"/>
      <w:placeholder>
        <w:docPart w:val="65E2FC55811D4835895E19F281C3F49B"/>
      </w:placeholder>
      <w:date w:fullDate="2021-06-15T00:00:00Z">
        <w:dateFormat w:val="dd.MM.yyyy"/>
        <w:lid w:val="sk-SK"/>
        <w:storeMappedDataAs w:val="dateTime"/>
        <w:calendar w:val="gregorian"/>
      </w:date>
    </w:sdtPr>
    <w:sdtEndPr/>
    <w:sdtContent>
      <w:customXmlInsRangeEnd w:id="253"/>
      <w:p w14:paraId="15D3CE4B" w14:textId="24CF831D" w:rsidR="00A57DED" w:rsidRPr="00627EA3" w:rsidRDefault="000D675B" w:rsidP="00A57DED">
        <w:pPr>
          <w:pStyle w:val="Hlavika"/>
          <w:jc w:val="right"/>
        </w:pPr>
        <w:ins w:id="254" w:author="Autor">
          <w:del w:id="255" w:author="Autor">
            <w:r w:rsidDel="007F03B3">
              <w:rPr>
                <w:szCs w:val="20"/>
              </w:rPr>
              <w:delText>31.05.2021</w:delText>
            </w:r>
          </w:del>
          <w:r w:rsidR="007F03B3">
            <w:rPr>
              <w:szCs w:val="20"/>
            </w:rPr>
            <w:t>15.06.2021</w:t>
          </w:r>
        </w:ins>
      </w:p>
      <w:customXmlInsRangeStart w:id="256" w:author="Autor"/>
    </w:sdtContent>
  </w:sdt>
  <w:customXmlInsRangeEnd w:id="256"/>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F7AE3"/>
    <w:multiLevelType w:val="hybridMultilevel"/>
    <w:tmpl w:val="AE56CEE4"/>
    <w:lvl w:ilvl="0" w:tplc="B89E22C0">
      <w:start w:val="1"/>
      <w:numFmt w:val="lowerLetter"/>
      <w:lvlText w:val="%1)"/>
      <w:lvlJc w:val="left"/>
      <w:pPr>
        <w:ind w:left="1071" w:hanging="360"/>
      </w:pPr>
      <w:rPr>
        <w:rFonts w:ascii="Times New Roman" w:eastAsiaTheme="minorEastAsia" w:hAnsi="Times New Roman" w:cstheme="minorBidi"/>
      </w:rPr>
    </w:lvl>
    <w:lvl w:ilvl="1" w:tplc="041B0003" w:tentative="1">
      <w:start w:val="1"/>
      <w:numFmt w:val="bullet"/>
      <w:lvlText w:val="o"/>
      <w:lvlJc w:val="left"/>
      <w:pPr>
        <w:ind w:left="1791" w:hanging="360"/>
      </w:pPr>
      <w:rPr>
        <w:rFonts w:ascii="Courier New" w:hAnsi="Courier New" w:cs="Courier New" w:hint="default"/>
      </w:rPr>
    </w:lvl>
    <w:lvl w:ilvl="2" w:tplc="041B0005" w:tentative="1">
      <w:start w:val="1"/>
      <w:numFmt w:val="bullet"/>
      <w:lvlText w:val=""/>
      <w:lvlJc w:val="left"/>
      <w:pPr>
        <w:ind w:left="2511" w:hanging="360"/>
      </w:pPr>
      <w:rPr>
        <w:rFonts w:ascii="Wingdings" w:hAnsi="Wingdings" w:hint="default"/>
      </w:rPr>
    </w:lvl>
    <w:lvl w:ilvl="3" w:tplc="041B0001" w:tentative="1">
      <w:start w:val="1"/>
      <w:numFmt w:val="bullet"/>
      <w:lvlText w:val=""/>
      <w:lvlJc w:val="left"/>
      <w:pPr>
        <w:ind w:left="3231" w:hanging="360"/>
      </w:pPr>
      <w:rPr>
        <w:rFonts w:ascii="Symbol" w:hAnsi="Symbol" w:hint="default"/>
      </w:rPr>
    </w:lvl>
    <w:lvl w:ilvl="4" w:tplc="041B0003" w:tentative="1">
      <w:start w:val="1"/>
      <w:numFmt w:val="bullet"/>
      <w:lvlText w:val="o"/>
      <w:lvlJc w:val="left"/>
      <w:pPr>
        <w:ind w:left="3951" w:hanging="360"/>
      </w:pPr>
      <w:rPr>
        <w:rFonts w:ascii="Courier New" w:hAnsi="Courier New" w:cs="Courier New" w:hint="default"/>
      </w:rPr>
    </w:lvl>
    <w:lvl w:ilvl="5" w:tplc="041B0005" w:tentative="1">
      <w:start w:val="1"/>
      <w:numFmt w:val="bullet"/>
      <w:lvlText w:val=""/>
      <w:lvlJc w:val="left"/>
      <w:pPr>
        <w:ind w:left="4671" w:hanging="360"/>
      </w:pPr>
      <w:rPr>
        <w:rFonts w:ascii="Wingdings" w:hAnsi="Wingdings" w:hint="default"/>
      </w:rPr>
    </w:lvl>
    <w:lvl w:ilvl="6" w:tplc="041B0001" w:tentative="1">
      <w:start w:val="1"/>
      <w:numFmt w:val="bullet"/>
      <w:lvlText w:val=""/>
      <w:lvlJc w:val="left"/>
      <w:pPr>
        <w:ind w:left="5391" w:hanging="360"/>
      </w:pPr>
      <w:rPr>
        <w:rFonts w:ascii="Symbol" w:hAnsi="Symbol" w:hint="default"/>
      </w:rPr>
    </w:lvl>
    <w:lvl w:ilvl="7" w:tplc="041B0003" w:tentative="1">
      <w:start w:val="1"/>
      <w:numFmt w:val="bullet"/>
      <w:lvlText w:val="o"/>
      <w:lvlJc w:val="left"/>
      <w:pPr>
        <w:ind w:left="6111" w:hanging="360"/>
      </w:pPr>
      <w:rPr>
        <w:rFonts w:ascii="Courier New" w:hAnsi="Courier New" w:cs="Courier New" w:hint="default"/>
      </w:rPr>
    </w:lvl>
    <w:lvl w:ilvl="8" w:tplc="041B0005" w:tentative="1">
      <w:start w:val="1"/>
      <w:numFmt w:val="bullet"/>
      <w:lvlText w:val=""/>
      <w:lvlJc w:val="left"/>
      <w:pPr>
        <w:ind w:left="6831" w:hanging="360"/>
      </w:pPr>
      <w:rPr>
        <w:rFonts w:ascii="Wingdings" w:hAnsi="Wingdings" w:hint="default"/>
      </w:rPr>
    </w:lvl>
  </w:abstractNum>
  <w:abstractNum w:abstractNumId="1" w15:restartNumberingAfterBreak="0">
    <w:nsid w:val="03981368"/>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B195F6A"/>
    <w:multiLevelType w:val="hybridMultilevel"/>
    <w:tmpl w:val="7D5E21F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E726158"/>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20162FE1"/>
    <w:multiLevelType w:val="hybridMultilevel"/>
    <w:tmpl w:val="246A56CA"/>
    <w:lvl w:ilvl="0" w:tplc="FD86BE84">
      <w:start w:val="1"/>
      <w:numFmt w:val="lowerLetter"/>
      <w:lvlText w:val="%1)"/>
      <w:lvlJc w:val="left"/>
      <w:pPr>
        <w:ind w:left="1071" w:hanging="360"/>
      </w:pPr>
      <w:rPr>
        <w:rFonts w:ascii="Times New Roman" w:eastAsiaTheme="minorEastAsia" w:hAnsi="Times New Roman" w:cstheme="minorBidi"/>
      </w:rPr>
    </w:lvl>
    <w:lvl w:ilvl="1" w:tplc="041B0003" w:tentative="1">
      <w:start w:val="1"/>
      <w:numFmt w:val="bullet"/>
      <w:lvlText w:val="o"/>
      <w:lvlJc w:val="left"/>
      <w:pPr>
        <w:ind w:left="1791" w:hanging="360"/>
      </w:pPr>
      <w:rPr>
        <w:rFonts w:ascii="Courier New" w:hAnsi="Courier New" w:cs="Courier New" w:hint="default"/>
      </w:rPr>
    </w:lvl>
    <w:lvl w:ilvl="2" w:tplc="041B0005" w:tentative="1">
      <w:start w:val="1"/>
      <w:numFmt w:val="bullet"/>
      <w:lvlText w:val=""/>
      <w:lvlJc w:val="left"/>
      <w:pPr>
        <w:ind w:left="2511" w:hanging="360"/>
      </w:pPr>
      <w:rPr>
        <w:rFonts w:ascii="Wingdings" w:hAnsi="Wingdings" w:hint="default"/>
      </w:rPr>
    </w:lvl>
    <w:lvl w:ilvl="3" w:tplc="041B0001" w:tentative="1">
      <w:start w:val="1"/>
      <w:numFmt w:val="bullet"/>
      <w:lvlText w:val=""/>
      <w:lvlJc w:val="left"/>
      <w:pPr>
        <w:ind w:left="3231" w:hanging="360"/>
      </w:pPr>
      <w:rPr>
        <w:rFonts w:ascii="Symbol" w:hAnsi="Symbol" w:hint="default"/>
      </w:rPr>
    </w:lvl>
    <w:lvl w:ilvl="4" w:tplc="041B0003" w:tentative="1">
      <w:start w:val="1"/>
      <w:numFmt w:val="bullet"/>
      <w:lvlText w:val="o"/>
      <w:lvlJc w:val="left"/>
      <w:pPr>
        <w:ind w:left="3951" w:hanging="360"/>
      </w:pPr>
      <w:rPr>
        <w:rFonts w:ascii="Courier New" w:hAnsi="Courier New" w:cs="Courier New" w:hint="default"/>
      </w:rPr>
    </w:lvl>
    <w:lvl w:ilvl="5" w:tplc="041B0005" w:tentative="1">
      <w:start w:val="1"/>
      <w:numFmt w:val="bullet"/>
      <w:lvlText w:val=""/>
      <w:lvlJc w:val="left"/>
      <w:pPr>
        <w:ind w:left="4671" w:hanging="360"/>
      </w:pPr>
      <w:rPr>
        <w:rFonts w:ascii="Wingdings" w:hAnsi="Wingdings" w:hint="default"/>
      </w:rPr>
    </w:lvl>
    <w:lvl w:ilvl="6" w:tplc="041B0001" w:tentative="1">
      <w:start w:val="1"/>
      <w:numFmt w:val="bullet"/>
      <w:lvlText w:val=""/>
      <w:lvlJc w:val="left"/>
      <w:pPr>
        <w:ind w:left="5391" w:hanging="360"/>
      </w:pPr>
      <w:rPr>
        <w:rFonts w:ascii="Symbol" w:hAnsi="Symbol" w:hint="default"/>
      </w:rPr>
    </w:lvl>
    <w:lvl w:ilvl="7" w:tplc="041B0003" w:tentative="1">
      <w:start w:val="1"/>
      <w:numFmt w:val="bullet"/>
      <w:lvlText w:val="o"/>
      <w:lvlJc w:val="left"/>
      <w:pPr>
        <w:ind w:left="6111" w:hanging="360"/>
      </w:pPr>
      <w:rPr>
        <w:rFonts w:ascii="Courier New" w:hAnsi="Courier New" w:cs="Courier New" w:hint="default"/>
      </w:rPr>
    </w:lvl>
    <w:lvl w:ilvl="8" w:tplc="041B0005" w:tentative="1">
      <w:start w:val="1"/>
      <w:numFmt w:val="bullet"/>
      <w:lvlText w:val=""/>
      <w:lvlJc w:val="left"/>
      <w:pPr>
        <w:ind w:left="6831" w:hanging="360"/>
      </w:pPr>
      <w:rPr>
        <w:rFonts w:ascii="Wingdings" w:hAnsi="Wingdings" w:hint="default"/>
      </w:rPr>
    </w:lvl>
  </w:abstractNum>
  <w:abstractNum w:abstractNumId="5" w15:restartNumberingAfterBreak="0">
    <w:nsid w:val="242C5A2C"/>
    <w:multiLevelType w:val="hybridMultilevel"/>
    <w:tmpl w:val="25F242D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2BC97E7E"/>
    <w:multiLevelType w:val="hybridMultilevel"/>
    <w:tmpl w:val="8E1A099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D2473BA"/>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31C33189"/>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40426880"/>
    <w:multiLevelType w:val="hybridMultilevel"/>
    <w:tmpl w:val="5BDEC6D0"/>
    <w:lvl w:ilvl="0" w:tplc="031CA1D0">
      <w:numFmt w:val="bullet"/>
      <w:lvlText w:val="-"/>
      <w:lvlJc w:val="left"/>
      <w:pPr>
        <w:ind w:left="720" w:hanging="360"/>
      </w:pPr>
      <w:rPr>
        <w:rFonts w:ascii="Times New Roman" w:eastAsiaTheme="minorEastAsia" w:hAnsi="Times New Roman" w:cs="Times New Roman" w:hint="default"/>
        <w:color w:val="auto"/>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41A352E0"/>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49E35203"/>
    <w:multiLevelType w:val="hybridMultilevel"/>
    <w:tmpl w:val="791EF720"/>
    <w:lvl w:ilvl="0" w:tplc="3A7037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5BEF1850"/>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3" w15:restartNumberingAfterBreak="0">
    <w:nsid w:val="60F2654D"/>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4" w15:restartNumberingAfterBreak="0">
    <w:nsid w:val="649A4779"/>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5" w15:restartNumberingAfterBreak="0">
    <w:nsid w:val="66466B1B"/>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6"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11"/>
  </w:num>
  <w:num w:numId="2">
    <w:abstractNumId w:val="1"/>
  </w:num>
  <w:num w:numId="3">
    <w:abstractNumId w:val="7"/>
  </w:num>
  <w:num w:numId="4">
    <w:abstractNumId w:val="13"/>
  </w:num>
  <w:num w:numId="5">
    <w:abstractNumId w:val="15"/>
  </w:num>
  <w:num w:numId="6">
    <w:abstractNumId w:val="14"/>
  </w:num>
  <w:num w:numId="7">
    <w:abstractNumId w:val="8"/>
  </w:num>
  <w:num w:numId="8">
    <w:abstractNumId w:val="10"/>
  </w:num>
  <w:num w:numId="9">
    <w:abstractNumId w:val="12"/>
  </w:num>
  <w:num w:numId="10">
    <w:abstractNumId w:val="3"/>
  </w:num>
  <w:num w:numId="11">
    <w:abstractNumId w:val="0"/>
  </w:num>
  <w:num w:numId="12">
    <w:abstractNumId w:val="4"/>
  </w:num>
  <w:num w:numId="13">
    <w:abstractNumId w:val="2"/>
  </w:num>
  <w:num w:numId="14">
    <w:abstractNumId w:val="2"/>
  </w:num>
  <w:num w:numId="15">
    <w:abstractNumId w:val="16"/>
  </w:num>
  <w:num w:numId="16">
    <w:abstractNumId w:val="5"/>
  </w:num>
  <w:num w:numId="17">
    <w:abstractNumId w:val="6"/>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1054"/>
    <w:rsid w:val="000002E0"/>
    <w:rsid w:val="00001CBD"/>
    <w:rsid w:val="00014911"/>
    <w:rsid w:val="00016F48"/>
    <w:rsid w:val="00021FFB"/>
    <w:rsid w:val="00027881"/>
    <w:rsid w:val="0004026E"/>
    <w:rsid w:val="000518CF"/>
    <w:rsid w:val="0005315C"/>
    <w:rsid w:val="000531E0"/>
    <w:rsid w:val="00055EFA"/>
    <w:rsid w:val="000614E5"/>
    <w:rsid w:val="00061D1C"/>
    <w:rsid w:val="00062525"/>
    <w:rsid w:val="00071B7E"/>
    <w:rsid w:val="00074D03"/>
    <w:rsid w:val="0008055A"/>
    <w:rsid w:val="0008250E"/>
    <w:rsid w:val="00090E1D"/>
    <w:rsid w:val="000911D6"/>
    <w:rsid w:val="00096E0E"/>
    <w:rsid w:val="000A2123"/>
    <w:rsid w:val="000B055C"/>
    <w:rsid w:val="000B1764"/>
    <w:rsid w:val="000D042F"/>
    <w:rsid w:val="000D1603"/>
    <w:rsid w:val="000D675B"/>
    <w:rsid w:val="000D6B14"/>
    <w:rsid w:val="000E20DC"/>
    <w:rsid w:val="000E6FEA"/>
    <w:rsid w:val="000F127F"/>
    <w:rsid w:val="000F77AB"/>
    <w:rsid w:val="00101BD5"/>
    <w:rsid w:val="00105536"/>
    <w:rsid w:val="00111F4E"/>
    <w:rsid w:val="00116265"/>
    <w:rsid w:val="00132FD2"/>
    <w:rsid w:val="0013668D"/>
    <w:rsid w:val="00136D42"/>
    <w:rsid w:val="00146913"/>
    <w:rsid w:val="00151ED4"/>
    <w:rsid w:val="00153809"/>
    <w:rsid w:val="00153B26"/>
    <w:rsid w:val="00154F86"/>
    <w:rsid w:val="00162B18"/>
    <w:rsid w:val="00163CAA"/>
    <w:rsid w:val="00166E89"/>
    <w:rsid w:val="00171832"/>
    <w:rsid w:val="00171C21"/>
    <w:rsid w:val="00172866"/>
    <w:rsid w:val="00172A9F"/>
    <w:rsid w:val="00180B6E"/>
    <w:rsid w:val="001818DB"/>
    <w:rsid w:val="00181D29"/>
    <w:rsid w:val="001A0E4F"/>
    <w:rsid w:val="001B32ED"/>
    <w:rsid w:val="001B74F4"/>
    <w:rsid w:val="001C6A00"/>
    <w:rsid w:val="001D36E7"/>
    <w:rsid w:val="001D3F0D"/>
    <w:rsid w:val="001E0991"/>
    <w:rsid w:val="001E2DE2"/>
    <w:rsid w:val="001E528A"/>
    <w:rsid w:val="001E5445"/>
    <w:rsid w:val="001F1689"/>
    <w:rsid w:val="001F1894"/>
    <w:rsid w:val="001F430C"/>
    <w:rsid w:val="001F51A7"/>
    <w:rsid w:val="00204252"/>
    <w:rsid w:val="00206A23"/>
    <w:rsid w:val="002072CD"/>
    <w:rsid w:val="002101B3"/>
    <w:rsid w:val="00214B92"/>
    <w:rsid w:val="00214FAE"/>
    <w:rsid w:val="00223F69"/>
    <w:rsid w:val="002240CE"/>
    <w:rsid w:val="0023190C"/>
    <w:rsid w:val="00235E63"/>
    <w:rsid w:val="0024066F"/>
    <w:rsid w:val="0024137B"/>
    <w:rsid w:val="00245B88"/>
    <w:rsid w:val="00246CA1"/>
    <w:rsid w:val="0024799D"/>
    <w:rsid w:val="002554FD"/>
    <w:rsid w:val="002607DB"/>
    <w:rsid w:val="00261B19"/>
    <w:rsid w:val="00262349"/>
    <w:rsid w:val="00265D54"/>
    <w:rsid w:val="00267508"/>
    <w:rsid w:val="00272D97"/>
    <w:rsid w:val="00274F04"/>
    <w:rsid w:val="002842E5"/>
    <w:rsid w:val="00291AFC"/>
    <w:rsid w:val="002A54BC"/>
    <w:rsid w:val="002B20D8"/>
    <w:rsid w:val="002B60FE"/>
    <w:rsid w:val="002C6690"/>
    <w:rsid w:val="002D4D5B"/>
    <w:rsid w:val="002E4214"/>
    <w:rsid w:val="002E4D76"/>
    <w:rsid w:val="00304D78"/>
    <w:rsid w:val="00311D92"/>
    <w:rsid w:val="00315FAE"/>
    <w:rsid w:val="00316CF6"/>
    <w:rsid w:val="003205B4"/>
    <w:rsid w:val="00322461"/>
    <w:rsid w:val="003232D0"/>
    <w:rsid w:val="003253AD"/>
    <w:rsid w:val="003257BE"/>
    <w:rsid w:val="00330133"/>
    <w:rsid w:val="003307DE"/>
    <w:rsid w:val="00333D69"/>
    <w:rsid w:val="00336C47"/>
    <w:rsid w:val="003377A7"/>
    <w:rsid w:val="003377EC"/>
    <w:rsid w:val="00347FAD"/>
    <w:rsid w:val="00353A0F"/>
    <w:rsid w:val="00355E39"/>
    <w:rsid w:val="00357F46"/>
    <w:rsid w:val="003621FF"/>
    <w:rsid w:val="00363792"/>
    <w:rsid w:val="00364334"/>
    <w:rsid w:val="00367E54"/>
    <w:rsid w:val="00371BD5"/>
    <w:rsid w:val="00375618"/>
    <w:rsid w:val="00375C04"/>
    <w:rsid w:val="003767BF"/>
    <w:rsid w:val="00391CC6"/>
    <w:rsid w:val="003A0B43"/>
    <w:rsid w:val="003A458D"/>
    <w:rsid w:val="003A6622"/>
    <w:rsid w:val="003A6B3F"/>
    <w:rsid w:val="003A6F86"/>
    <w:rsid w:val="003B0B4E"/>
    <w:rsid w:val="003B396F"/>
    <w:rsid w:val="003B6437"/>
    <w:rsid w:val="003C121D"/>
    <w:rsid w:val="003C6488"/>
    <w:rsid w:val="003C724F"/>
    <w:rsid w:val="003D40F6"/>
    <w:rsid w:val="003D4DA4"/>
    <w:rsid w:val="003D7BB0"/>
    <w:rsid w:val="003E0A58"/>
    <w:rsid w:val="003E5AF7"/>
    <w:rsid w:val="003F2647"/>
    <w:rsid w:val="00400F24"/>
    <w:rsid w:val="004015B6"/>
    <w:rsid w:val="0040223C"/>
    <w:rsid w:val="004043D1"/>
    <w:rsid w:val="00406737"/>
    <w:rsid w:val="00410878"/>
    <w:rsid w:val="004303AC"/>
    <w:rsid w:val="004401A1"/>
    <w:rsid w:val="004424F1"/>
    <w:rsid w:val="0046711F"/>
    <w:rsid w:val="00470481"/>
    <w:rsid w:val="0047175F"/>
    <w:rsid w:val="00473228"/>
    <w:rsid w:val="00473B77"/>
    <w:rsid w:val="00475BE1"/>
    <w:rsid w:val="0047601E"/>
    <w:rsid w:val="004813C2"/>
    <w:rsid w:val="004854D1"/>
    <w:rsid w:val="00494E87"/>
    <w:rsid w:val="00495696"/>
    <w:rsid w:val="00496908"/>
    <w:rsid w:val="004973EB"/>
    <w:rsid w:val="004A01F2"/>
    <w:rsid w:val="004A45BD"/>
    <w:rsid w:val="004A6242"/>
    <w:rsid w:val="004B0CAD"/>
    <w:rsid w:val="004B2599"/>
    <w:rsid w:val="004B2FC2"/>
    <w:rsid w:val="004C41D4"/>
    <w:rsid w:val="004C7191"/>
    <w:rsid w:val="004E2108"/>
    <w:rsid w:val="004F488C"/>
    <w:rsid w:val="004F75FD"/>
    <w:rsid w:val="005000FA"/>
    <w:rsid w:val="00503BA9"/>
    <w:rsid w:val="00511DE9"/>
    <w:rsid w:val="005121D3"/>
    <w:rsid w:val="00513153"/>
    <w:rsid w:val="0051711E"/>
    <w:rsid w:val="00517659"/>
    <w:rsid w:val="00517AAB"/>
    <w:rsid w:val="00522C7C"/>
    <w:rsid w:val="0052348E"/>
    <w:rsid w:val="00534050"/>
    <w:rsid w:val="0053481D"/>
    <w:rsid w:val="0053527F"/>
    <w:rsid w:val="00541BB8"/>
    <w:rsid w:val="00544FB6"/>
    <w:rsid w:val="0054609C"/>
    <w:rsid w:val="00560C22"/>
    <w:rsid w:val="00564944"/>
    <w:rsid w:val="00564989"/>
    <w:rsid w:val="00565630"/>
    <w:rsid w:val="00571126"/>
    <w:rsid w:val="0058054B"/>
    <w:rsid w:val="00580E8F"/>
    <w:rsid w:val="005823CE"/>
    <w:rsid w:val="00583A8E"/>
    <w:rsid w:val="00584E5D"/>
    <w:rsid w:val="005865E4"/>
    <w:rsid w:val="00591D77"/>
    <w:rsid w:val="00591FAF"/>
    <w:rsid w:val="00592C30"/>
    <w:rsid w:val="00594A85"/>
    <w:rsid w:val="00595BE1"/>
    <w:rsid w:val="0059619C"/>
    <w:rsid w:val="005A6828"/>
    <w:rsid w:val="005A6E96"/>
    <w:rsid w:val="005D04F8"/>
    <w:rsid w:val="005D3806"/>
    <w:rsid w:val="005D3DC5"/>
    <w:rsid w:val="005D458D"/>
    <w:rsid w:val="005D5CFC"/>
    <w:rsid w:val="005E2535"/>
    <w:rsid w:val="005F1DB1"/>
    <w:rsid w:val="005F312B"/>
    <w:rsid w:val="005F3F3E"/>
    <w:rsid w:val="005F6571"/>
    <w:rsid w:val="00601AB2"/>
    <w:rsid w:val="006047B5"/>
    <w:rsid w:val="00605484"/>
    <w:rsid w:val="00611B99"/>
    <w:rsid w:val="00614F51"/>
    <w:rsid w:val="006229F0"/>
    <w:rsid w:val="006238BF"/>
    <w:rsid w:val="006267ED"/>
    <w:rsid w:val="006300A5"/>
    <w:rsid w:val="00632970"/>
    <w:rsid w:val="00644FCD"/>
    <w:rsid w:val="0064627C"/>
    <w:rsid w:val="00647057"/>
    <w:rsid w:val="00653F9C"/>
    <w:rsid w:val="006548E6"/>
    <w:rsid w:val="00661DBB"/>
    <w:rsid w:val="00663AAC"/>
    <w:rsid w:val="00670A4D"/>
    <w:rsid w:val="0067348B"/>
    <w:rsid w:val="00675262"/>
    <w:rsid w:val="006831DB"/>
    <w:rsid w:val="00683A8B"/>
    <w:rsid w:val="00685DD6"/>
    <w:rsid w:val="00691642"/>
    <w:rsid w:val="00694B40"/>
    <w:rsid w:val="00695505"/>
    <w:rsid w:val="006A2597"/>
    <w:rsid w:val="006A7B1A"/>
    <w:rsid w:val="006B45DE"/>
    <w:rsid w:val="006C207C"/>
    <w:rsid w:val="006C4052"/>
    <w:rsid w:val="006C7680"/>
    <w:rsid w:val="006D115B"/>
    <w:rsid w:val="006D31CD"/>
    <w:rsid w:val="006E032F"/>
    <w:rsid w:val="006E1387"/>
    <w:rsid w:val="006F10EB"/>
    <w:rsid w:val="006F34C8"/>
    <w:rsid w:val="00700482"/>
    <w:rsid w:val="00703A0C"/>
    <w:rsid w:val="00707339"/>
    <w:rsid w:val="007103D1"/>
    <w:rsid w:val="00712776"/>
    <w:rsid w:val="00715C1C"/>
    <w:rsid w:val="0072019A"/>
    <w:rsid w:val="00725115"/>
    <w:rsid w:val="0072576F"/>
    <w:rsid w:val="007300D5"/>
    <w:rsid w:val="00735F3B"/>
    <w:rsid w:val="00737A35"/>
    <w:rsid w:val="00745028"/>
    <w:rsid w:val="0075244A"/>
    <w:rsid w:val="00752F3B"/>
    <w:rsid w:val="00755470"/>
    <w:rsid w:val="00757A63"/>
    <w:rsid w:val="00761054"/>
    <w:rsid w:val="00763123"/>
    <w:rsid w:val="00763529"/>
    <w:rsid w:val="00767259"/>
    <w:rsid w:val="00770B11"/>
    <w:rsid w:val="007733C8"/>
    <w:rsid w:val="0077544F"/>
    <w:rsid w:val="0078666F"/>
    <w:rsid w:val="00791C50"/>
    <w:rsid w:val="007A0042"/>
    <w:rsid w:val="007A172B"/>
    <w:rsid w:val="007A2280"/>
    <w:rsid w:val="007A4A38"/>
    <w:rsid w:val="007A5642"/>
    <w:rsid w:val="007A5984"/>
    <w:rsid w:val="007A78EE"/>
    <w:rsid w:val="007B0121"/>
    <w:rsid w:val="007B1785"/>
    <w:rsid w:val="007B18C2"/>
    <w:rsid w:val="007B5C28"/>
    <w:rsid w:val="007C77BB"/>
    <w:rsid w:val="007D4F82"/>
    <w:rsid w:val="007E02C5"/>
    <w:rsid w:val="007E0633"/>
    <w:rsid w:val="007E73FB"/>
    <w:rsid w:val="007F03B3"/>
    <w:rsid w:val="007F3091"/>
    <w:rsid w:val="007F44D1"/>
    <w:rsid w:val="007F73BA"/>
    <w:rsid w:val="00804A1D"/>
    <w:rsid w:val="00806716"/>
    <w:rsid w:val="008134CC"/>
    <w:rsid w:val="00814B5A"/>
    <w:rsid w:val="00826666"/>
    <w:rsid w:val="00844B9F"/>
    <w:rsid w:val="008474C5"/>
    <w:rsid w:val="00853805"/>
    <w:rsid w:val="00855049"/>
    <w:rsid w:val="00856CF8"/>
    <w:rsid w:val="0085713F"/>
    <w:rsid w:val="008607EB"/>
    <w:rsid w:val="0087262F"/>
    <w:rsid w:val="0087446C"/>
    <w:rsid w:val="00877049"/>
    <w:rsid w:val="008774BD"/>
    <w:rsid w:val="008819D0"/>
    <w:rsid w:val="00882BEC"/>
    <w:rsid w:val="00883EC0"/>
    <w:rsid w:val="0089228B"/>
    <w:rsid w:val="008A7DBF"/>
    <w:rsid w:val="008B0687"/>
    <w:rsid w:val="008B3B41"/>
    <w:rsid w:val="008C105B"/>
    <w:rsid w:val="008C1C29"/>
    <w:rsid w:val="008C2F16"/>
    <w:rsid w:val="008D3914"/>
    <w:rsid w:val="008E5E47"/>
    <w:rsid w:val="008F0231"/>
    <w:rsid w:val="008F38EB"/>
    <w:rsid w:val="00902BA0"/>
    <w:rsid w:val="00903269"/>
    <w:rsid w:val="00912A48"/>
    <w:rsid w:val="00913053"/>
    <w:rsid w:val="009145B9"/>
    <w:rsid w:val="00914CC0"/>
    <w:rsid w:val="00916EA1"/>
    <w:rsid w:val="00924AF3"/>
    <w:rsid w:val="009250CC"/>
    <w:rsid w:val="00934313"/>
    <w:rsid w:val="00944BAA"/>
    <w:rsid w:val="00950F81"/>
    <w:rsid w:val="00967B29"/>
    <w:rsid w:val="009710DF"/>
    <w:rsid w:val="0097579D"/>
    <w:rsid w:val="00977107"/>
    <w:rsid w:val="00982646"/>
    <w:rsid w:val="00982A45"/>
    <w:rsid w:val="00997681"/>
    <w:rsid w:val="009A01C5"/>
    <w:rsid w:val="009A73BC"/>
    <w:rsid w:val="009B44B8"/>
    <w:rsid w:val="009B6351"/>
    <w:rsid w:val="009C21FF"/>
    <w:rsid w:val="009C2A72"/>
    <w:rsid w:val="009D063D"/>
    <w:rsid w:val="009E1165"/>
    <w:rsid w:val="009E3751"/>
    <w:rsid w:val="009E707D"/>
    <w:rsid w:val="009F0E5C"/>
    <w:rsid w:val="009F1EB3"/>
    <w:rsid w:val="009F3159"/>
    <w:rsid w:val="009F5068"/>
    <w:rsid w:val="009F7E62"/>
    <w:rsid w:val="009F7F2F"/>
    <w:rsid w:val="00A00F9B"/>
    <w:rsid w:val="00A07EFF"/>
    <w:rsid w:val="00A12AD8"/>
    <w:rsid w:val="00A143A2"/>
    <w:rsid w:val="00A14DC0"/>
    <w:rsid w:val="00A168A5"/>
    <w:rsid w:val="00A26B75"/>
    <w:rsid w:val="00A33765"/>
    <w:rsid w:val="00A35267"/>
    <w:rsid w:val="00A4409E"/>
    <w:rsid w:val="00A557CB"/>
    <w:rsid w:val="00A55A7B"/>
    <w:rsid w:val="00A57DED"/>
    <w:rsid w:val="00A60C15"/>
    <w:rsid w:val="00A6695C"/>
    <w:rsid w:val="00A72107"/>
    <w:rsid w:val="00A7239E"/>
    <w:rsid w:val="00A72B5B"/>
    <w:rsid w:val="00A738D4"/>
    <w:rsid w:val="00A74A7A"/>
    <w:rsid w:val="00A9035D"/>
    <w:rsid w:val="00A90A7D"/>
    <w:rsid w:val="00A921CA"/>
    <w:rsid w:val="00A979CD"/>
    <w:rsid w:val="00AA11B9"/>
    <w:rsid w:val="00AA2F7F"/>
    <w:rsid w:val="00AB2721"/>
    <w:rsid w:val="00AC4ABF"/>
    <w:rsid w:val="00AC5C8A"/>
    <w:rsid w:val="00AC6FEE"/>
    <w:rsid w:val="00AD0FDB"/>
    <w:rsid w:val="00AD1103"/>
    <w:rsid w:val="00AD1D78"/>
    <w:rsid w:val="00AD24A2"/>
    <w:rsid w:val="00AE213F"/>
    <w:rsid w:val="00AE29B0"/>
    <w:rsid w:val="00AE313B"/>
    <w:rsid w:val="00AE33CA"/>
    <w:rsid w:val="00AE7415"/>
    <w:rsid w:val="00AF25FD"/>
    <w:rsid w:val="00AF2B1B"/>
    <w:rsid w:val="00AF6F75"/>
    <w:rsid w:val="00AF6FCF"/>
    <w:rsid w:val="00B105E7"/>
    <w:rsid w:val="00B10AD1"/>
    <w:rsid w:val="00B13F1C"/>
    <w:rsid w:val="00B162A6"/>
    <w:rsid w:val="00B20F5B"/>
    <w:rsid w:val="00B2139A"/>
    <w:rsid w:val="00B217D2"/>
    <w:rsid w:val="00B23811"/>
    <w:rsid w:val="00B26F00"/>
    <w:rsid w:val="00B27CBF"/>
    <w:rsid w:val="00B318E4"/>
    <w:rsid w:val="00B31D06"/>
    <w:rsid w:val="00B33BBD"/>
    <w:rsid w:val="00B42A84"/>
    <w:rsid w:val="00B52FE1"/>
    <w:rsid w:val="00B54DC3"/>
    <w:rsid w:val="00B56654"/>
    <w:rsid w:val="00B64856"/>
    <w:rsid w:val="00B661C7"/>
    <w:rsid w:val="00B66F4A"/>
    <w:rsid w:val="00B708D0"/>
    <w:rsid w:val="00B7473D"/>
    <w:rsid w:val="00B74F6A"/>
    <w:rsid w:val="00B778A6"/>
    <w:rsid w:val="00B81793"/>
    <w:rsid w:val="00B81EEF"/>
    <w:rsid w:val="00B84099"/>
    <w:rsid w:val="00B8571D"/>
    <w:rsid w:val="00B85C04"/>
    <w:rsid w:val="00B8721A"/>
    <w:rsid w:val="00BA0E31"/>
    <w:rsid w:val="00BA5672"/>
    <w:rsid w:val="00BA7202"/>
    <w:rsid w:val="00BC4E07"/>
    <w:rsid w:val="00BC58FD"/>
    <w:rsid w:val="00BC65F1"/>
    <w:rsid w:val="00BC7017"/>
    <w:rsid w:val="00BD296D"/>
    <w:rsid w:val="00BD44CA"/>
    <w:rsid w:val="00BD71B7"/>
    <w:rsid w:val="00BE250A"/>
    <w:rsid w:val="00BE5BF1"/>
    <w:rsid w:val="00BF08BF"/>
    <w:rsid w:val="00C03AF4"/>
    <w:rsid w:val="00C106D4"/>
    <w:rsid w:val="00C146FE"/>
    <w:rsid w:val="00C17150"/>
    <w:rsid w:val="00C21AF7"/>
    <w:rsid w:val="00C243F5"/>
    <w:rsid w:val="00C247A2"/>
    <w:rsid w:val="00C32D15"/>
    <w:rsid w:val="00C33C11"/>
    <w:rsid w:val="00C36638"/>
    <w:rsid w:val="00C45D98"/>
    <w:rsid w:val="00C45EE0"/>
    <w:rsid w:val="00C501FE"/>
    <w:rsid w:val="00C52F5C"/>
    <w:rsid w:val="00C54B4F"/>
    <w:rsid w:val="00C571C4"/>
    <w:rsid w:val="00C61324"/>
    <w:rsid w:val="00C616F1"/>
    <w:rsid w:val="00C62ADA"/>
    <w:rsid w:val="00C62F56"/>
    <w:rsid w:val="00C7337B"/>
    <w:rsid w:val="00C7477D"/>
    <w:rsid w:val="00C75923"/>
    <w:rsid w:val="00C808F4"/>
    <w:rsid w:val="00C86135"/>
    <w:rsid w:val="00CB1EC1"/>
    <w:rsid w:val="00CB295F"/>
    <w:rsid w:val="00CB4AEC"/>
    <w:rsid w:val="00CC2E5D"/>
    <w:rsid w:val="00CC45FD"/>
    <w:rsid w:val="00CC66A4"/>
    <w:rsid w:val="00CC68DA"/>
    <w:rsid w:val="00CD0AD9"/>
    <w:rsid w:val="00CD1A41"/>
    <w:rsid w:val="00CD7D64"/>
    <w:rsid w:val="00CE6446"/>
    <w:rsid w:val="00CE662E"/>
    <w:rsid w:val="00CF0A3A"/>
    <w:rsid w:val="00CF1725"/>
    <w:rsid w:val="00CF2A20"/>
    <w:rsid w:val="00CF3066"/>
    <w:rsid w:val="00D0740E"/>
    <w:rsid w:val="00D11E47"/>
    <w:rsid w:val="00D164FD"/>
    <w:rsid w:val="00D24217"/>
    <w:rsid w:val="00D24640"/>
    <w:rsid w:val="00D263C2"/>
    <w:rsid w:val="00D323DA"/>
    <w:rsid w:val="00D46909"/>
    <w:rsid w:val="00D47731"/>
    <w:rsid w:val="00D52DAA"/>
    <w:rsid w:val="00D56D9F"/>
    <w:rsid w:val="00D66250"/>
    <w:rsid w:val="00D70A1F"/>
    <w:rsid w:val="00D71EA7"/>
    <w:rsid w:val="00D77918"/>
    <w:rsid w:val="00D813F7"/>
    <w:rsid w:val="00D84FE7"/>
    <w:rsid w:val="00D86C64"/>
    <w:rsid w:val="00D94C89"/>
    <w:rsid w:val="00DA5D6B"/>
    <w:rsid w:val="00DA639D"/>
    <w:rsid w:val="00DB0B5F"/>
    <w:rsid w:val="00DB3D85"/>
    <w:rsid w:val="00DB69FB"/>
    <w:rsid w:val="00DB6F78"/>
    <w:rsid w:val="00DD4A6F"/>
    <w:rsid w:val="00DD764F"/>
    <w:rsid w:val="00DD7CC0"/>
    <w:rsid w:val="00DE1934"/>
    <w:rsid w:val="00DF095A"/>
    <w:rsid w:val="00DF354B"/>
    <w:rsid w:val="00E00D08"/>
    <w:rsid w:val="00E02F15"/>
    <w:rsid w:val="00E03A17"/>
    <w:rsid w:val="00E03C10"/>
    <w:rsid w:val="00E12D92"/>
    <w:rsid w:val="00E13E8F"/>
    <w:rsid w:val="00E13FF0"/>
    <w:rsid w:val="00E14677"/>
    <w:rsid w:val="00E16CE0"/>
    <w:rsid w:val="00E2148B"/>
    <w:rsid w:val="00E264A5"/>
    <w:rsid w:val="00E26B2C"/>
    <w:rsid w:val="00E33441"/>
    <w:rsid w:val="00E41994"/>
    <w:rsid w:val="00E43412"/>
    <w:rsid w:val="00E4769E"/>
    <w:rsid w:val="00E56E0B"/>
    <w:rsid w:val="00E579E4"/>
    <w:rsid w:val="00E600E4"/>
    <w:rsid w:val="00E643CD"/>
    <w:rsid w:val="00E743AA"/>
    <w:rsid w:val="00E7513E"/>
    <w:rsid w:val="00E80DB3"/>
    <w:rsid w:val="00E823C0"/>
    <w:rsid w:val="00E85500"/>
    <w:rsid w:val="00E86D6A"/>
    <w:rsid w:val="00E87284"/>
    <w:rsid w:val="00E8776D"/>
    <w:rsid w:val="00E87B03"/>
    <w:rsid w:val="00E93CEB"/>
    <w:rsid w:val="00E96802"/>
    <w:rsid w:val="00EA12C7"/>
    <w:rsid w:val="00EA1788"/>
    <w:rsid w:val="00EA1F53"/>
    <w:rsid w:val="00EA3BE8"/>
    <w:rsid w:val="00EA52A2"/>
    <w:rsid w:val="00EA75E1"/>
    <w:rsid w:val="00EB07AC"/>
    <w:rsid w:val="00EB17F4"/>
    <w:rsid w:val="00EB190B"/>
    <w:rsid w:val="00EB2153"/>
    <w:rsid w:val="00EB4A93"/>
    <w:rsid w:val="00EC0ABA"/>
    <w:rsid w:val="00EC3507"/>
    <w:rsid w:val="00EC5B70"/>
    <w:rsid w:val="00ED0AC2"/>
    <w:rsid w:val="00ED2BCD"/>
    <w:rsid w:val="00ED366F"/>
    <w:rsid w:val="00ED3BC1"/>
    <w:rsid w:val="00EE0E8C"/>
    <w:rsid w:val="00EF17F4"/>
    <w:rsid w:val="00EF3EDE"/>
    <w:rsid w:val="00EF4715"/>
    <w:rsid w:val="00EF57B8"/>
    <w:rsid w:val="00F014CF"/>
    <w:rsid w:val="00F01B95"/>
    <w:rsid w:val="00F03653"/>
    <w:rsid w:val="00F0384D"/>
    <w:rsid w:val="00F05A80"/>
    <w:rsid w:val="00F145AE"/>
    <w:rsid w:val="00F147E9"/>
    <w:rsid w:val="00F16057"/>
    <w:rsid w:val="00F22325"/>
    <w:rsid w:val="00F22CA7"/>
    <w:rsid w:val="00F25108"/>
    <w:rsid w:val="00F25E88"/>
    <w:rsid w:val="00F32755"/>
    <w:rsid w:val="00F353B0"/>
    <w:rsid w:val="00F361EE"/>
    <w:rsid w:val="00F46735"/>
    <w:rsid w:val="00F50FEB"/>
    <w:rsid w:val="00F51851"/>
    <w:rsid w:val="00F5405B"/>
    <w:rsid w:val="00F54A88"/>
    <w:rsid w:val="00F57DD3"/>
    <w:rsid w:val="00F679BC"/>
    <w:rsid w:val="00F715AC"/>
    <w:rsid w:val="00F74F02"/>
    <w:rsid w:val="00F76307"/>
    <w:rsid w:val="00F84B30"/>
    <w:rsid w:val="00F8719C"/>
    <w:rsid w:val="00F92BE5"/>
    <w:rsid w:val="00F954EE"/>
    <w:rsid w:val="00F96450"/>
    <w:rsid w:val="00F9736B"/>
    <w:rsid w:val="00FA24FE"/>
    <w:rsid w:val="00FA475D"/>
    <w:rsid w:val="00FA7072"/>
    <w:rsid w:val="00FA771D"/>
    <w:rsid w:val="00FC4E92"/>
    <w:rsid w:val="00FD028A"/>
    <w:rsid w:val="00FD0DDA"/>
    <w:rsid w:val="00FD69FE"/>
    <w:rsid w:val="00FE1FCC"/>
    <w:rsid w:val="00FF5671"/>
    <w:rsid w:val="00FF796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DC2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300A5"/>
    <w:rPr>
      <w:rFonts w:ascii="Times New Roman" w:eastAsiaTheme="minorEastAsia" w:hAnsi="Times New Roman"/>
      <w:sz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link w:val="OdsekzoznamuChar"/>
    <w:uiPriority w:val="99"/>
    <w:qFormat/>
    <w:rsid w:val="00804A1D"/>
    <w:pPr>
      <w:ind w:left="720"/>
      <w:contextualSpacing/>
    </w:pPr>
  </w:style>
  <w:style w:type="character" w:styleId="Odkaznakomentr">
    <w:name w:val="annotation reference"/>
    <w:basedOn w:val="Predvolenpsmoodseku"/>
    <w:uiPriority w:val="99"/>
    <w:semiHidden/>
    <w:unhideWhenUsed/>
    <w:rsid w:val="00902BA0"/>
    <w:rPr>
      <w:sz w:val="16"/>
      <w:szCs w:val="16"/>
    </w:rPr>
  </w:style>
  <w:style w:type="paragraph" w:styleId="Textkomentra">
    <w:name w:val="annotation text"/>
    <w:basedOn w:val="Normlny"/>
    <w:link w:val="TextkomentraChar"/>
    <w:uiPriority w:val="99"/>
    <w:unhideWhenUsed/>
    <w:rsid w:val="00804A1D"/>
    <w:pPr>
      <w:spacing w:line="240" w:lineRule="auto"/>
    </w:pPr>
    <w:rPr>
      <w:sz w:val="20"/>
      <w:szCs w:val="20"/>
    </w:rPr>
  </w:style>
  <w:style w:type="character" w:customStyle="1" w:styleId="TextkomentraChar">
    <w:name w:val="Text komentára Char"/>
    <w:basedOn w:val="Predvolenpsmoodseku"/>
    <w:link w:val="Textkomentra"/>
    <w:uiPriority w:val="99"/>
    <w:rsid w:val="00902BA0"/>
    <w:rPr>
      <w:rFonts w:ascii="Times New Roman" w:eastAsiaTheme="minorEastAsia" w:hAnsi="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902BA0"/>
    <w:rPr>
      <w:b/>
      <w:bCs/>
    </w:rPr>
  </w:style>
  <w:style w:type="character" w:customStyle="1" w:styleId="PredmetkomentraChar">
    <w:name w:val="Predmet komentára Char"/>
    <w:basedOn w:val="TextkomentraChar"/>
    <w:link w:val="Predmetkomentra"/>
    <w:uiPriority w:val="99"/>
    <w:semiHidden/>
    <w:rsid w:val="00902BA0"/>
    <w:rPr>
      <w:rFonts w:ascii="Times New Roman" w:eastAsiaTheme="minorEastAsia" w:hAnsi="Times New Roman"/>
      <w:b/>
      <w:bCs/>
      <w:sz w:val="20"/>
      <w:szCs w:val="20"/>
      <w:lang w:eastAsia="sk-SK"/>
    </w:rPr>
  </w:style>
  <w:style w:type="paragraph" w:styleId="Textbubliny">
    <w:name w:val="Balloon Text"/>
    <w:basedOn w:val="Normlny"/>
    <w:link w:val="TextbublinyChar"/>
    <w:uiPriority w:val="99"/>
    <w:semiHidden/>
    <w:unhideWhenUsed/>
    <w:rsid w:val="00804A1D"/>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902BA0"/>
    <w:rPr>
      <w:rFonts w:ascii="Segoe UI" w:eastAsiaTheme="minorEastAsia" w:hAnsi="Segoe UI" w:cs="Segoe UI"/>
      <w:sz w:val="18"/>
      <w:szCs w:val="18"/>
      <w:lang w:eastAsia="sk-SK"/>
    </w:rPr>
  </w:style>
  <w:style w:type="table" w:styleId="Mriekatabuky">
    <w:name w:val="Table Grid"/>
    <w:basedOn w:val="Normlnatabuka"/>
    <w:uiPriority w:val="59"/>
    <w:rsid w:val="00D84F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7B5C28"/>
    <w:rPr>
      <w:color w:val="808080"/>
    </w:rPr>
  </w:style>
  <w:style w:type="paragraph" w:styleId="Hlavika">
    <w:name w:val="header"/>
    <w:basedOn w:val="Normlny"/>
    <w:link w:val="HlavikaChar"/>
    <w:uiPriority w:val="99"/>
    <w:unhideWhenUsed/>
    <w:rsid w:val="00913053"/>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13053"/>
    <w:rPr>
      <w:rFonts w:ascii="Times New Roman" w:eastAsiaTheme="minorEastAsia" w:hAnsi="Times New Roman"/>
      <w:sz w:val="24"/>
      <w:lang w:eastAsia="sk-SK"/>
    </w:rPr>
  </w:style>
  <w:style w:type="paragraph" w:styleId="Pta">
    <w:name w:val="footer"/>
    <w:basedOn w:val="Normlny"/>
    <w:link w:val="PtaChar"/>
    <w:uiPriority w:val="99"/>
    <w:unhideWhenUsed/>
    <w:rsid w:val="00913053"/>
    <w:pPr>
      <w:tabs>
        <w:tab w:val="center" w:pos="4536"/>
        <w:tab w:val="right" w:pos="9072"/>
      </w:tabs>
      <w:spacing w:after="0" w:line="240" w:lineRule="auto"/>
    </w:pPr>
  </w:style>
  <w:style w:type="character" w:customStyle="1" w:styleId="PtaChar">
    <w:name w:val="Päta Char"/>
    <w:basedOn w:val="Predvolenpsmoodseku"/>
    <w:link w:val="Pta"/>
    <w:uiPriority w:val="99"/>
    <w:rsid w:val="00913053"/>
    <w:rPr>
      <w:rFonts w:ascii="Times New Roman" w:eastAsiaTheme="minorEastAsia" w:hAnsi="Times New Roman"/>
      <w:sz w:val="24"/>
      <w:lang w:eastAsia="sk-SK"/>
    </w:rPr>
  </w:style>
  <w:style w:type="paragraph" w:styleId="Textpoznmkypodiarou">
    <w:name w:val="footnote text"/>
    <w:basedOn w:val="Normlny"/>
    <w:link w:val="TextpoznmkypodiarouChar"/>
    <w:uiPriority w:val="99"/>
    <w:semiHidden/>
    <w:unhideWhenUsed/>
    <w:rsid w:val="00C146FE"/>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C146FE"/>
    <w:rPr>
      <w:rFonts w:ascii="Times New Roman" w:eastAsiaTheme="minorEastAsia" w:hAnsi="Times New Roman"/>
      <w:sz w:val="20"/>
      <w:szCs w:val="20"/>
      <w:lang w:eastAsia="sk-SK"/>
    </w:rPr>
  </w:style>
  <w:style w:type="character" w:styleId="Odkaznapoznmkupodiarou">
    <w:name w:val="footnote reference"/>
    <w:basedOn w:val="Predvolenpsmoodseku"/>
    <w:uiPriority w:val="99"/>
    <w:semiHidden/>
    <w:unhideWhenUsed/>
    <w:rsid w:val="00C146FE"/>
    <w:rPr>
      <w:vertAlign w:val="superscript"/>
    </w:rPr>
  </w:style>
  <w:style w:type="character" w:styleId="Hypertextovprepojenie">
    <w:name w:val="Hyperlink"/>
    <w:basedOn w:val="Predvolenpsmoodseku"/>
    <w:uiPriority w:val="99"/>
    <w:semiHidden/>
    <w:unhideWhenUsed/>
    <w:rsid w:val="00FE1FCC"/>
    <w:rPr>
      <w:color w:val="0000FF"/>
      <w:u w:val="single"/>
    </w:rPr>
  </w:style>
  <w:style w:type="character" w:customStyle="1" w:styleId="OdsekzoznamuChar">
    <w:name w:val="Odsek zoznamu Char"/>
    <w:link w:val="Odsekzoznamu"/>
    <w:uiPriority w:val="99"/>
    <w:locked/>
    <w:rsid w:val="00EF3EDE"/>
    <w:rPr>
      <w:rFonts w:ascii="Times New Roman" w:eastAsiaTheme="minorEastAsia" w:hAnsi="Times New Roman"/>
      <w:sz w:val="24"/>
      <w:lang w:eastAsia="sk-SK"/>
    </w:rPr>
  </w:style>
  <w:style w:type="table" w:customStyle="1" w:styleId="Mriekatabuky1">
    <w:name w:val="Mriežka tabuľky1"/>
    <w:basedOn w:val="Normlnatabuka"/>
    <w:next w:val="Mriekatabuky"/>
    <w:uiPriority w:val="59"/>
    <w:rsid w:val="00804A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basedOn w:val="Normlny"/>
    <w:rsid w:val="000B055C"/>
    <w:pPr>
      <w:autoSpaceDE w:val="0"/>
      <w:autoSpaceDN w:val="0"/>
      <w:spacing w:after="0" w:line="240" w:lineRule="auto"/>
    </w:pPr>
    <w:rPr>
      <w:rFonts w:eastAsiaTheme="minorHAnsi" w:cs="Times New Roman"/>
      <w:color w:val="000000"/>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362317">
      <w:bodyDiv w:val="1"/>
      <w:marLeft w:val="0"/>
      <w:marRight w:val="0"/>
      <w:marTop w:val="0"/>
      <w:marBottom w:val="0"/>
      <w:divBdr>
        <w:top w:val="none" w:sz="0" w:space="0" w:color="auto"/>
        <w:left w:val="none" w:sz="0" w:space="0" w:color="auto"/>
        <w:bottom w:val="none" w:sz="0" w:space="0" w:color="auto"/>
        <w:right w:val="none" w:sz="0" w:space="0" w:color="auto"/>
      </w:divBdr>
    </w:div>
    <w:div w:id="147407025">
      <w:bodyDiv w:val="1"/>
      <w:marLeft w:val="0"/>
      <w:marRight w:val="0"/>
      <w:marTop w:val="0"/>
      <w:marBottom w:val="0"/>
      <w:divBdr>
        <w:top w:val="none" w:sz="0" w:space="0" w:color="auto"/>
        <w:left w:val="none" w:sz="0" w:space="0" w:color="auto"/>
        <w:bottom w:val="none" w:sz="0" w:space="0" w:color="auto"/>
        <w:right w:val="none" w:sz="0" w:space="0" w:color="auto"/>
      </w:divBdr>
    </w:div>
    <w:div w:id="267323236">
      <w:bodyDiv w:val="1"/>
      <w:marLeft w:val="0"/>
      <w:marRight w:val="0"/>
      <w:marTop w:val="0"/>
      <w:marBottom w:val="0"/>
      <w:divBdr>
        <w:top w:val="none" w:sz="0" w:space="0" w:color="auto"/>
        <w:left w:val="none" w:sz="0" w:space="0" w:color="auto"/>
        <w:bottom w:val="none" w:sz="0" w:space="0" w:color="auto"/>
        <w:right w:val="none" w:sz="0" w:space="0" w:color="auto"/>
      </w:divBdr>
    </w:div>
    <w:div w:id="276567619">
      <w:bodyDiv w:val="1"/>
      <w:marLeft w:val="0"/>
      <w:marRight w:val="0"/>
      <w:marTop w:val="0"/>
      <w:marBottom w:val="0"/>
      <w:divBdr>
        <w:top w:val="none" w:sz="0" w:space="0" w:color="auto"/>
        <w:left w:val="none" w:sz="0" w:space="0" w:color="auto"/>
        <w:bottom w:val="none" w:sz="0" w:space="0" w:color="auto"/>
        <w:right w:val="none" w:sz="0" w:space="0" w:color="auto"/>
      </w:divBdr>
    </w:div>
    <w:div w:id="316421217">
      <w:bodyDiv w:val="1"/>
      <w:marLeft w:val="0"/>
      <w:marRight w:val="0"/>
      <w:marTop w:val="0"/>
      <w:marBottom w:val="0"/>
      <w:divBdr>
        <w:top w:val="none" w:sz="0" w:space="0" w:color="auto"/>
        <w:left w:val="none" w:sz="0" w:space="0" w:color="auto"/>
        <w:bottom w:val="none" w:sz="0" w:space="0" w:color="auto"/>
        <w:right w:val="none" w:sz="0" w:space="0" w:color="auto"/>
      </w:divBdr>
    </w:div>
    <w:div w:id="432939765">
      <w:bodyDiv w:val="1"/>
      <w:marLeft w:val="0"/>
      <w:marRight w:val="0"/>
      <w:marTop w:val="0"/>
      <w:marBottom w:val="0"/>
      <w:divBdr>
        <w:top w:val="none" w:sz="0" w:space="0" w:color="auto"/>
        <w:left w:val="none" w:sz="0" w:space="0" w:color="auto"/>
        <w:bottom w:val="none" w:sz="0" w:space="0" w:color="auto"/>
        <w:right w:val="none" w:sz="0" w:space="0" w:color="auto"/>
      </w:divBdr>
    </w:div>
    <w:div w:id="666904516">
      <w:bodyDiv w:val="1"/>
      <w:marLeft w:val="0"/>
      <w:marRight w:val="0"/>
      <w:marTop w:val="0"/>
      <w:marBottom w:val="0"/>
      <w:divBdr>
        <w:top w:val="none" w:sz="0" w:space="0" w:color="auto"/>
        <w:left w:val="none" w:sz="0" w:space="0" w:color="auto"/>
        <w:bottom w:val="none" w:sz="0" w:space="0" w:color="auto"/>
        <w:right w:val="none" w:sz="0" w:space="0" w:color="auto"/>
      </w:divBdr>
    </w:div>
    <w:div w:id="857735454">
      <w:bodyDiv w:val="1"/>
      <w:marLeft w:val="0"/>
      <w:marRight w:val="0"/>
      <w:marTop w:val="0"/>
      <w:marBottom w:val="0"/>
      <w:divBdr>
        <w:top w:val="none" w:sz="0" w:space="0" w:color="auto"/>
        <w:left w:val="none" w:sz="0" w:space="0" w:color="auto"/>
        <w:bottom w:val="none" w:sz="0" w:space="0" w:color="auto"/>
        <w:right w:val="none" w:sz="0" w:space="0" w:color="auto"/>
      </w:divBdr>
    </w:div>
    <w:div w:id="1052801439">
      <w:bodyDiv w:val="1"/>
      <w:marLeft w:val="0"/>
      <w:marRight w:val="0"/>
      <w:marTop w:val="0"/>
      <w:marBottom w:val="0"/>
      <w:divBdr>
        <w:top w:val="none" w:sz="0" w:space="0" w:color="auto"/>
        <w:left w:val="none" w:sz="0" w:space="0" w:color="auto"/>
        <w:bottom w:val="none" w:sz="0" w:space="0" w:color="auto"/>
        <w:right w:val="none" w:sz="0" w:space="0" w:color="auto"/>
      </w:divBdr>
    </w:div>
    <w:div w:id="1156339230">
      <w:bodyDiv w:val="1"/>
      <w:marLeft w:val="0"/>
      <w:marRight w:val="0"/>
      <w:marTop w:val="0"/>
      <w:marBottom w:val="0"/>
      <w:divBdr>
        <w:top w:val="none" w:sz="0" w:space="0" w:color="auto"/>
        <w:left w:val="none" w:sz="0" w:space="0" w:color="auto"/>
        <w:bottom w:val="none" w:sz="0" w:space="0" w:color="auto"/>
        <w:right w:val="none" w:sz="0" w:space="0" w:color="auto"/>
      </w:divBdr>
      <w:divsChild>
        <w:div w:id="1314719980">
          <w:marLeft w:val="0"/>
          <w:marRight w:val="0"/>
          <w:marTop w:val="0"/>
          <w:marBottom w:val="0"/>
          <w:divBdr>
            <w:top w:val="none" w:sz="0" w:space="0" w:color="auto"/>
            <w:left w:val="none" w:sz="0" w:space="0" w:color="auto"/>
            <w:bottom w:val="none" w:sz="0" w:space="0" w:color="auto"/>
            <w:right w:val="none" w:sz="0" w:space="0" w:color="auto"/>
          </w:divBdr>
          <w:divsChild>
            <w:div w:id="122969714">
              <w:marLeft w:val="0"/>
              <w:marRight w:val="0"/>
              <w:marTop w:val="0"/>
              <w:marBottom w:val="0"/>
              <w:divBdr>
                <w:top w:val="none" w:sz="0" w:space="0" w:color="auto"/>
                <w:left w:val="none" w:sz="0" w:space="0" w:color="auto"/>
                <w:bottom w:val="none" w:sz="0" w:space="0" w:color="auto"/>
                <w:right w:val="none" w:sz="0" w:space="0" w:color="auto"/>
              </w:divBdr>
              <w:divsChild>
                <w:div w:id="1044669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9413108">
      <w:bodyDiv w:val="1"/>
      <w:marLeft w:val="0"/>
      <w:marRight w:val="0"/>
      <w:marTop w:val="0"/>
      <w:marBottom w:val="0"/>
      <w:divBdr>
        <w:top w:val="none" w:sz="0" w:space="0" w:color="auto"/>
        <w:left w:val="none" w:sz="0" w:space="0" w:color="auto"/>
        <w:bottom w:val="none" w:sz="0" w:space="0" w:color="auto"/>
        <w:right w:val="none" w:sz="0" w:space="0" w:color="auto"/>
      </w:divBdr>
    </w:div>
    <w:div w:id="1516113896">
      <w:bodyDiv w:val="1"/>
      <w:marLeft w:val="0"/>
      <w:marRight w:val="0"/>
      <w:marTop w:val="0"/>
      <w:marBottom w:val="0"/>
      <w:divBdr>
        <w:top w:val="none" w:sz="0" w:space="0" w:color="auto"/>
        <w:left w:val="none" w:sz="0" w:space="0" w:color="auto"/>
        <w:bottom w:val="none" w:sz="0" w:space="0" w:color="auto"/>
        <w:right w:val="none" w:sz="0" w:space="0" w:color="auto"/>
      </w:divBdr>
    </w:div>
    <w:div w:id="1585605257">
      <w:bodyDiv w:val="1"/>
      <w:marLeft w:val="0"/>
      <w:marRight w:val="0"/>
      <w:marTop w:val="0"/>
      <w:marBottom w:val="0"/>
      <w:divBdr>
        <w:top w:val="none" w:sz="0" w:space="0" w:color="auto"/>
        <w:left w:val="none" w:sz="0" w:space="0" w:color="auto"/>
        <w:bottom w:val="none" w:sz="0" w:space="0" w:color="auto"/>
        <w:right w:val="none" w:sz="0" w:space="0" w:color="auto"/>
      </w:divBdr>
    </w:div>
    <w:div w:id="1716537215">
      <w:bodyDiv w:val="1"/>
      <w:marLeft w:val="0"/>
      <w:marRight w:val="0"/>
      <w:marTop w:val="0"/>
      <w:marBottom w:val="0"/>
      <w:divBdr>
        <w:top w:val="none" w:sz="0" w:space="0" w:color="auto"/>
        <w:left w:val="none" w:sz="0" w:space="0" w:color="auto"/>
        <w:bottom w:val="none" w:sz="0" w:space="0" w:color="auto"/>
        <w:right w:val="none" w:sz="0" w:space="0" w:color="auto"/>
      </w:divBdr>
    </w:div>
    <w:div w:id="1823887309">
      <w:bodyDiv w:val="1"/>
      <w:marLeft w:val="0"/>
      <w:marRight w:val="0"/>
      <w:marTop w:val="0"/>
      <w:marBottom w:val="0"/>
      <w:divBdr>
        <w:top w:val="none" w:sz="0" w:space="0" w:color="auto"/>
        <w:left w:val="none" w:sz="0" w:space="0" w:color="auto"/>
        <w:bottom w:val="none" w:sz="0" w:space="0" w:color="auto"/>
        <w:right w:val="none" w:sz="0" w:space="0" w:color="auto"/>
      </w:divBdr>
    </w:div>
    <w:div w:id="1869173005">
      <w:bodyDiv w:val="1"/>
      <w:marLeft w:val="0"/>
      <w:marRight w:val="0"/>
      <w:marTop w:val="0"/>
      <w:marBottom w:val="0"/>
      <w:divBdr>
        <w:top w:val="none" w:sz="0" w:space="0" w:color="auto"/>
        <w:left w:val="none" w:sz="0" w:space="0" w:color="auto"/>
        <w:bottom w:val="none" w:sz="0" w:space="0" w:color="auto"/>
        <w:right w:val="none" w:sz="0" w:space="0" w:color="auto"/>
      </w:divBdr>
    </w:div>
    <w:div w:id="1893493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5128EEDC866486D9CED56A5957AD45C"/>
        <w:category>
          <w:name w:val="Všeobecné"/>
          <w:gallery w:val="placeholder"/>
        </w:category>
        <w:types>
          <w:type w:val="bbPlcHdr"/>
        </w:types>
        <w:behaviors>
          <w:behavior w:val="content"/>
        </w:behaviors>
        <w:guid w:val="{22C7EBEE-C27A-4A0E-9C92-4862A456F21B}"/>
      </w:docPartPr>
      <w:docPartBody>
        <w:p w:rsidR="00160874" w:rsidRDefault="007F7AAC" w:rsidP="007F7AAC">
          <w:pPr>
            <w:pStyle w:val="F5128EEDC866486D9CED56A5957AD45C"/>
          </w:pPr>
          <w:r w:rsidRPr="00F64F3B">
            <w:rPr>
              <w:rStyle w:val="Zstupntext"/>
              <w:rFonts w:eastAsiaTheme="minorHAnsi"/>
            </w:rPr>
            <w:t>Vyberte položku.</w:t>
          </w:r>
        </w:p>
      </w:docPartBody>
    </w:docPart>
    <w:docPart>
      <w:docPartPr>
        <w:name w:val="C6D52F83A23A4D48B86D96690AE29F3B"/>
        <w:category>
          <w:name w:val="Všeobecné"/>
          <w:gallery w:val="placeholder"/>
        </w:category>
        <w:types>
          <w:type w:val="bbPlcHdr"/>
        </w:types>
        <w:behaviors>
          <w:behavior w:val="content"/>
        </w:behaviors>
        <w:guid w:val="{3EE4C6E4-E819-4ED5-811B-7DABBC69AE75}"/>
      </w:docPartPr>
      <w:docPartBody>
        <w:p w:rsidR="00160874" w:rsidRDefault="007F7AAC" w:rsidP="007F7AAC">
          <w:pPr>
            <w:pStyle w:val="C6D52F83A23A4D48B86D96690AE29F3B"/>
          </w:pPr>
          <w:r w:rsidRPr="00F64F3B">
            <w:rPr>
              <w:rStyle w:val="Zstupntext"/>
              <w:rFonts w:eastAsiaTheme="minorHAnsi"/>
            </w:rPr>
            <w:t>Vyberte položku.</w:t>
          </w:r>
        </w:p>
      </w:docPartBody>
    </w:docPart>
    <w:docPart>
      <w:docPartPr>
        <w:name w:val="F0C72A667FA746B2BC7B23F9CF485FA2"/>
        <w:category>
          <w:name w:val="Všeobecné"/>
          <w:gallery w:val="placeholder"/>
        </w:category>
        <w:types>
          <w:type w:val="bbPlcHdr"/>
        </w:types>
        <w:behaviors>
          <w:behavior w:val="content"/>
        </w:behaviors>
        <w:guid w:val="{BF7BFC5C-F18A-4885-A894-3BAB125D0569}"/>
      </w:docPartPr>
      <w:docPartBody>
        <w:p w:rsidR="00160874" w:rsidRDefault="007F7AAC" w:rsidP="007F7AAC">
          <w:pPr>
            <w:pStyle w:val="F0C72A667FA746B2BC7B23F9CF485FA2"/>
          </w:pPr>
          <w:r w:rsidRPr="00F64F3B">
            <w:rPr>
              <w:rStyle w:val="Zstupntext"/>
              <w:rFonts w:eastAsiaTheme="minorHAnsi"/>
            </w:rPr>
            <w:t>Vyberte položku.</w:t>
          </w:r>
        </w:p>
      </w:docPartBody>
    </w:docPart>
    <w:docPart>
      <w:docPartPr>
        <w:name w:val="8FA81C4443104A38AE9095223999EEE4"/>
        <w:category>
          <w:name w:val="Všeobecné"/>
          <w:gallery w:val="placeholder"/>
        </w:category>
        <w:types>
          <w:type w:val="bbPlcHdr"/>
        </w:types>
        <w:behaviors>
          <w:behavior w:val="content"/>
        </w:behaviors>
        <w:guid w:val="{768714A9-6324-4035-968B-B59A4B7D14EB}"/>
      </w:docPartPr>
      <w:docPartBody>
        <w:p w:rsidR="00160874" w:rsidRDefault="007F7AAC" w:rsidP="007F7AAC">
          <w:pPr>
            <w:pStyle w:val="8FA81C4443104A38AE9095223999EEE4"/>
          </w:pPr>
          <w:r w:rsidRPr="00F64F3B">
            <w:rPr>
              <w:rStyle w:val="Zstupntext"/>
            </w:rPr>
            <w:t>Kliknutím zadáte dátum.</w:t>
          </w:r>
        </w:p>
      </w:docPartBody>
    </w:docPart>
    <w:docPart>
      <w:docPartPr>
        <w:name w:val="65E2FC55811D4835895E19F281C3F49B"/>
        <w:category>
          <w:name w:val="Všeobecné"/>
          <w:gallery w:val="placeholder"/>
        </w:category>
        <w:types>
          <w:type w:val="bbPlcHdr"/>
        </w:types>
        <w:behaviors>
          <w:behavior w:val="content"/>
        </w:behaviors>
        <w:guid w:val="{46528F52-647D-4C1F-A56E-0A457B94F769}"/>
      </w:docPartPr>
      <w:docPartBody>
        <w:p w:rsidR="00523C28" w:rsidRDefault="00E62E3D" w:rsidP="00E62E3D">
          <w:pPr>
            <w:pStyle w:val="65E2FC55811D4835895E19F281C3F49B"/>
          </w:pPr>
          <w:r w:rsidRPr="00F64F3B">
            <w:rPr>
              <w:rStyle w:val="Zstupntext"/>
            </w:rPr>
            <w:t>Kliknutím zadáte dátum.</w:t>
          </w:r>
        </w:p>
      </w:docPartBody>
    </w:docPart>
    <w:docPart>
      <w:docPartPr>
        <w:name w:val="DefaultPlaceholder_-1854013439"/>
        <w:category>
          <w:name w:val="Všeobecné"/>
          <w:gallery w:val="placeholder"/>
        </w:category>
        <w:types>
          <w:type w:val="bbPlcHdr"/>
        </w:types>
        <w:behaviors>
          <w:behavior w:val="content"/>
        </w:behaviors>
        <w:guid w:val="{2EBFE354-6923-43E0-BFA3-60BEEBE7B96B}"/>
      </w:docPartPr>
      <w:docPartBody>
        <w:p w:rsidR="00D63FF0" w:rsidRDefault="00B76A2E">
          <w:r w:rsidRPr="00546953">
            <w:rPr>
              <w:rStyle w:val="Zstupntext"/>
            </w:rPr>
            <w:t>Vyberte položku.</w:t>
          </w:r>
        </w:p>
      </w:docPartBody>
    </w:docPart>
    <w:docPart>
      <w:docPartPr>
        <w:name w:val="B9276B87F66740B8A1C95E6AB460A197"/>
        <w:category>
          <w:name w:val="Všeobecné"/>
          <w:gallery w:val="placeholder"/>
        </w:category>
        <w:types>
          <w:type w:val="bbPlcHdr"/>
        </w:types>
        <w:behaviors>
          <w:behavior w:val="content"/>
        </w:behaviors>
        <w:guid w:val="{7AD3598D-26BE-4BB0-86E4-CB732EECFE6F}"/>
      </w:docPartPr>
      <w:docPartBody>
        <w:p w:rsidR="00CE6777" w:rsidRDefault="001A22A4" w:rsidP="001A22A4">
          <w:pPr>
            <w:pStyle w:val="B9276B87F66740B8A1C95E6AB460A197"/>
          </w:pPr>
          <w:r w:rsidRPr="00F64F3B">
            <w:rPr>
              <w:rStyle w:val="Zstupntext"/>
            </w:rPr>
            <w:t>Kliknutím zadáte dátum.</w:t>
          </w:r>
        </w:p>
      </w:docPartBody>
    </w:docPart>
    <w:docPart>
      <w:docPartPr>
        <w:name w:val="B5C53D5032A246938DBACD915BAF9F4B"/>
        <w:category>
          <w:name w:val="Všeobecné"/>
          <w:gallery w:val="placeholder"/>
        </w:category>
        <w:types>
          <w:type w:val="bbPlcHdr"/>
        </w:types>
        <w:behaviors>
          <w:behavior w:val="content"/>
        </w:behaviors>
        <w:guid w:val="{60380BB4-96F2-4B5F-9734-10743F718CA8}"/>
      </w:docPartPr>
      <w:docPartBody>
        <w:p w:rsidR="00C6561F" w:rsidRDefault="00DD4115">
          <w:pPr>
            <w:pStyle w:val="B5C53D5032A246938DBACD915BAF9F4B"/>
          </w:pPr>
          <w:r w:rsidRPr="00F64F3B">
            <w:rPr>
              <w:rStyle w:val="Zstupntext"/>
            </w:rPr>
            <w:t>Kliknutím zadáte dátum.</w:t>
          </w:r>
        </w:p>
      </w:docPartBody>
    </w:docPart>
    <w:docPart>
      <w:docPartPr>
        <w:name w:val="31108172D2A5411EBF4406CB72A49587"/>
        <w:category>
          <w:name w:val="Všeobecné"/>
          <w:gallery w:val="placeholder"/>
        </w:category>
        <w:types>
          <w:type w:val="bbPlcHdr"/>
        </w:types>
        <w:behaviors>
          <w:behavior w:val="content"/>
        </w:behaviors>
        <w:guid w:val="{63A9F99B-3A24-45BC-88A0-12E1B07669FC}"/>
      </w:docPartPr>
      <w:docPartBody>
        <w:p w:rsidR="00C6561F" w:rsidRDefault="00DD4115">
          <w:pPr>
            <w:pStyle w:val="31108172D2A5411EBF4406CB72A49587"/>
          </w:pPr>
          <w:r w:rsidRPr="00F64F3B">
            <w:rPr>
              <w:rStyle w:val="Zstupntext"/>
            </w:rPr>
            <w:t>Kliknutím zadáte dátum.</w:t>
          </w:r>
        </w:p>
      </w:docPartBody>
    </w:docPart>
    <w:docPart>
      <w:docPartPr>
        <w:name w:val="9EC43A9CA660438A9B111B8361FC70A3"/>
        <w:category>
          <w:name w:val="Všeobecné"/>
          <w:gallery w:val="placeholder"/>
        </w:category>
        <w:types>
          <w:type w:val="bbPlcHdr"/>
        </w:types>
        <w:behaviors>
          <w:behavior w:val="content"/>
        </w:behaviors>
        <w:guid w:val="{A7E4D122-4600-4F81-9C51-B15163E556DE}"/>
      </w:docPartPr>
      <w:docPartBody>
        <w:p w:rsidR="00C6561F" w:rsidRDefault="007F7AAC">
          <w:pPr>
            <w:pStyle w:val="9EC43A9CA660438A9B111B8361FC70A3"/>
          </w:pPr>
          <w:r w:rsidRPr="00F64F3B">
            <w:rPr>
              <w:rStyle w:val="Zstupntext"/>
              <w:rFonts w:eastAsiaTheme="minorHAnsi"/>
            </w:rPr>
            <w:t>Vyberte položku.</w:t>
          </w:r>
        </w:p>
      </w:docPartBody>
    </w:docPart>
    <w:docPart>
      <w:docPartPr>
        <w:name w:val="68C6D3CBB41F4814B4A5C32BF89C661A"/>
        <w:category>
          <w:name w:val="Všeobecné"/>
          <w:gallery w:val="placeholder"/>
        </w:category>
        <w:types>
          <w:type w:val="bbPlcHdr"/>
        </w:types>
        <w:behaviors>
          <w:behavior w:val="content"/>
        </w:behaviors>
        <w:guid w:val="{3D03B645-48F8-4AF9-A3AF-9C45F3CB6914}"/>
      </w:docPartPr>
      <w:docPartBody>
        <w:p w:rsidR="00C6561F" w:rsidRDefault="00E62E3D">
          <w:pPr>
            <w:pStyle w:val="68C6D3CBB41F4814B4A5C32BF89C661A"/>
          </w:pPr>
          <w:r w:rsidRPr="00F64F3B">
            <w:rPr>
              <w:rStyle w:val="Zstupntext"/>
            </w:rPr>
            <w:t>Kliknutím zadáte dátum.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19F" w:csb1="00000000"/>
  </w:font>
  <w:font w:name="Calibri Light">
    <w:panose1 w:val="020F0302020204030204"/>
    <w:charset w:val="EE"/>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7AAC"/>
    <w:rsid w:val="000278C9"/>
    <w:rsid w:val="00031CBD"/>
    <w:rsid w:val="00057CBB"/>
    <w:rsid w:val="00061086"/>
    <w:rsid w:val="000A698C"/>
    <w:rsid w:val="000B21B2"/>
    <w:rsid w:val="000F6267"/>
    <w:rsid w:val="00160874"/>
    <w:rsid w:val="00172E64"/>
    <w:rsid w:val="00177F18"/>
    <w:rsid w:val="00192110"/>
    <w:rsid w:val="001A22A4"/>
    <w:rsid w:val="001A499C"/>
    <w:rsid w:val="001D22EB"/>
    <w:rsid w:val="001E2BD1"/>
    <w:rsid w:val="001E64A2"/>
    <w:rsid w:val="00242725"/>
    <w:rsid w:val="002943A1"/>
    <w:rsid w:val="002E2AFE"/>
    <w:rsid w:val="002E40CC"/>
    <w:rsid w:val="002F79FC"/>
    <w:rsid w:val="00333466"/>
    <w:rsid w:val="00342F47"/>
    <w:rsid w:val="003812D1"/>
    <w:rsid w:val="00390D9E"/>
    <w:rsid w:val="00393A03"/>
    <w:rsid w:val="003B1316"/>
    <w:rsid w:val="003C4DFF"/>
    <w:rsid w:val="003D0FFB"/>
    <w:rsid w:val="004102D8"/>
    <w:rsid w:val="00454E35"/>
    <w:rsid w:val="00455E8D"/>
    <w:rsid w:val="004914AF"/>
    <w:rsid w:val="00493CFB"/>
    <w:rsid w:val="00494BF4"/>
    <w:rsid w:val="00523C28"/>
    <w:rsid w:val="00550A71"/>
    <w:rsid w:val="005565FB"/>
    <w:rsid w:val="00630732"/>
    <w:rsid w:val="00634BE2"/>
    <w:rsid w:val="00650DE8"/>
    <w:rsid w:val="006651B7"/>
    <w:rsid w:val="006A06D1"/>
    <w:rsid w:val="006C7957"/>
    <w:rsid w:val="00734D81"/>
    <w:rsid w:val="007732CC"/>
    <w:rsid w:val="00775208"/>
    <w:rsid w:val="007C4B77"/>
    <w:rsid w:val="007F7AAC"/>
    <w:rsid w:val="00803A5A"/>
    <w:rsid w:val="0081508E"/>
    <w:rsid w:val="008554A0"/>
    <w:rsid w:val="008813F6"/>
    <w:rsid w:val="008923F1"/>
    <w:rsid w:val="008E5440"/>
    <w:rsid w:val="008E6C58"/>
    <w:rsid w:val="0091652E"/>
    <w:rsid w:val="009D64C1"/>
    <w:rsid w:val="009E7B41"/>
    <w:rsid w:val="00A057E3"/>
    <w:rsid w:val="00A17B73"/>
    <w:rsid w:val="00A220C2"/>
    <w:rsid w:val="00A43AB7"/>
    <w:rsid w:val="00A721EB"/>
    <w:rsid w:val="00A95E59"/>
    <w:rsid w:val="00AD5171"/>
    <w:rsid w:val="00B76A2E"/>
    <w:rsid w:val="00BA02AE"/>
    <w:rsid w:val="00BA5164"/>
    <w:rsid w:val="00BC59CD"/>
    <w:rsid w:val="00C05849"/>
    <w:rsid w:val="00C31BE2"/>
    <w:rsid w:val="00C327EA"/>
    <w:rsid w:val="00C3607A"/>
    <w:rsid w:val="00C41DC2"/>
    <w:rsid w:val="00C44DCF"/>
    <w:rsid w:val="00C6561F"/>
    <w:rsid w:val="00C84B58"/>
    <w:rsid w:val="00CC433B"/>
    <w:rsid w:val="00CC782A"/>
    <w:rsid w:val="00CE6777"/>
    <w:rsid w:val="00D46559"/>
    <w:rsid w:val="00D63FF0"/>
    <w:rsid w:val="00D80865"/>
    <w:rsid w:val="00DB65CB"/>
    <w:rsid w:val="00DD4115"/>
    <w:rsid w:val="00E00880"/>
    <w:rsid w:val="00E21C5A"/>
    <w:rsid w:val="00E476BA"/>
    <w:rsid w:val="00E62E3D"/>
    <w:rsid w:val="00E85083"/>
    <w:rsid w:val="00E95C61"/>
    <w:rsid w:val="00EA4051"/>
    <w:rsid w:val="00F47451"/>
    <w:rsid w:val="00F60E81"/>
    <w:rsid w:val="00F730D1"/>
    <w:rsid w:val="00F815A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1A22A4"/>
    <w:rPr>
      <w:color w:val="808080"/>
    </w:rPr>
  </w:style>
  <w:style w:type="paragraph" w:customStyle="1" w:styleId="0A28DDFEB81846E9B7EA6FCA50E9B09E">
    <w:name w:val="0A28DDFEB81846E9B7EA6FCA50E9B09E"/>
    <w:rsid w:val="007F7AAC"/>
  </w:style>
  <w:style w:type="paragraph" w:customStyle="1" w:styleId="51BC590D510949FC87EF3AA72E9C1871">
    <w:name w:val="51BC590D510949FC87EF3AA72E9C1871"/>
    <w:rsid w:val="007F7AAC"/>
  </w:style>
  <w:style w:type="paragraph" w:customStyle="1" w:styleId="DFD084E7FDF04B0DB90D2A8756081840">
    <w:name w:val="DFD084E7FDF04B0DB90D2A8756081840"/>
    <w:rsid w:val="007F7AAC"/>
  </w:style>
  <w:style w:type="paragraph" w:customStyle="1" w:styleId="24C4D3955BE54A169CC252DF56932B53">
    <w:name w:val="24C4D3955BE54A169CC252DF56932B53"/>
    <w:rsid w:val="007F7AAC"/>
  </w:style>
  <w:style w:type="paragraph" w:customStyle="1" w:styleId="51323B5A80774F9AAAEDC4684DF8C29B">
    <w:name w:val="51323B5A80774F9AAAEDC4684DF8C29B"/>
    <w:rsid w:val="007F7AAC"/>
  </w:style>
  <w:style w:type="paragraph" w:customStyle="1" w:styleId="F5128EEDC866486D9CED56A5957AD45C">
    <w:name w:val="F5128EEDC866486D9CED56A5957AD45C"/>
    <w:rsid w:val="007F7AAC"/>
  </w:style>
  <w:style w:type="paragraph" w:customStyle="1" w:styleId="C6D52F83A23A4D48B86D96690AE29F3B">
    <w:name w:val="C6D52F83A23A4D48B86D96690AE29F3B"/>
    <w:rsid w:val="007F7AAC"/>
  </w:style>
  <w:style w:type="paragraph" w:customStyle="1" w:styleId="F0C72A667FA746B2BC7B23F9CF485FA2">
    <w:name w:val="F0C72A667FA746B2BC7B23F9CF485FA2"/>
    <w:rsid w:val="007F7AAC"/>
  </w:style>
  <w:style w:type="paragraph" w:customStyle="1" w:styleId="F05EFD0A53204E4096FB6FA7068E99BA">
    <w:name w:val="F05EFD0A53204E4096FB6FA7068E99BA"/>
    <w:rsid w:val="007F7AAC"/>
  </w:style>
  <w:style w:type="paragraph" w:customStyle="1" w:styleId="8FA81C4443104A38AE9095223999EEE4">
    <w:name w:val="8FA81C4443104A38AE9095223999EEE4"/>
    <w:rsid w:val="007F7AAC"/>
  </w:style>
  <w:style w:type="paragraph" w:customStyle="1" w:styleId="27650DC9E8F34034AF081EA7C246644D">
    <w:name w:val="27650DC9E8F34034AF081EA7C246644D"/>
    <w:rsid w:val="00242725"/>
  </w:style>
  <w:style w:type="paragraph" w:customStyle="1" w:styleId="65E2FC55811D4835895E19F281C3F49B">
    <w:name w:val="65E2FC55811D4835895E19F281C3F49B"/>
    <w:rsid w:val="00E62E3D"/>
  </w:style>
  <w:style w:type="paragraph" w:customStyle="1" w:styleId="9401013AEB6F4ACC8CE7A2456A1AFE86">
    <w:name w:val="9401013AEB6F4ACC8CE7A2456A1AFE86"/>
    <w:rsid w:val="00B76A2E"/>
    <w:pPr>
      <w:spacing w:after="160" w:line="259" w:lineRule="auto"/>
    </w:pPr>
  </w:style>
  <w:style w:type="paragraph" w:customStyle="1" w:styleId="DC7421737FD8423495244268AD0491A0">
    <w:name w:val="DC7421737FD8423495244268AD0491A0"/>
    <w:pPr>
      <w:spacing w:after="160" w:line="259" w:lineRule="auto"/>
    </w:pPr>
  </w:style>
  <w:style w:type="paragraph" w:customStyle="1" w:styleId="A8CF4255300C47939353E4C5F1B764EC">
    <w:name w:val="A8CF4255300C47939353E4C5F1B764EC"/>
    <w:pPr>
      <w:spacing w:after="160" w:line="259" w:lineRule="auto"/>
    </w:pPr>
  </w:style>
  <w:style w:type="paragraph" w:customStyle="1" w:styleId="427C41D46ED64FA6BDD10A9320C3F5C0">
    <w:name w:val="427C41D46ED64FA6BDD10A9320C3F5C0"/>
    <w:pPr>
      <w:spacing w:after="160" w:line="259" w:lineRule="auto"/>
    </w:pPr>
  </w:style>
  <w:style w:type="paragraph" w:customStyle="1" w:styleId="6F7FA3E4715E435D8F9ABD39C96A5750">
    <w:name w:val="6F7FA3E4715E435D8F9ABD39C96A5750"/>
    <w:pPr>
      <w:spacing w:after="160" w:line="259" w:lineRule="auto"/>
    </w:pPr>
  </w:style>
  <w:style w:type="paragraph" w:customStyle="1" w:styleId="C3AB7BD1B1C04A8182D8341E49B6581B">
    <w:name w:val="C3AB7BD1B1C04A8182D8341E49B6581B"/>
    <w:pPr>
      <w:spacing w:after="160" w:line="259" w:lineRule="auto"/>
    </w:pPr>
  </w:style>
  <w:style w:type="paragraph" w:customStyle="1" w:styleId="E0BA9CA633A847CC951C9FBBE16A3CA0">
    <w:name w:val="E0BA9CA633A847CC951C9FBBE16A3CA0"/>
    <w:pPr>
      <w:spacing w:after="160" w:line="259" w:lineRule="auto"/>
    </w:pPr>
  </w:style>
  <w:style w:type="paragraph" w:customStyle="1" w:styleId="A35A6442FC834886B9D87BE4639F74B1">
    <w:name w:val="A35A6442FC834886B9D87BE4639F74B1"/>
    <w:pPr>
      <w:spacing w:after="160" w:line="259" w:lineRule="auto"/>
    </w:pPr>
  </w:style>
  <w:style w:type="paragraph" w:customStyle="1" w:styleId="C4EC70357A0A484887035028D7498B6E">
    <w:name w:val="C4EC70357A0A484887035028D7498B6E"/>
    <w:pPr>
      <w:spacing w:after="160" w:line="259" w:lineRule="auto"/>
    </w:pPr>
  </w:style>
  <w:style w:type="paragraph" w:customStyle="1" w:styleId="5311334AFC06446BB998108373E03E74">
    <w:name w:val="5311334AFC06446BB998108373E03E74"/>
    <w:pPr>
      <w:spacing w:after="160" w:line="259" w:lineRule="auto"/>
    </w:pPr>
  </w:style>
  <w:style w:type="paragraph" w:customStyle="1" w:styleId="B9276B87F66740B8A1C95E6AB460A197">
    <w:name w:val="B9276B87F66740B8A1C95E6AB460A197"/>
    <w:rsid w:val="001A22A4"/>
    <w:pPr>
      <w:spacing w:after="160" w:line="259" w:lineRule="auto"/>
    </w:pPr>
  </w:style>
  <w:style w:type="paragraph" w:customStyle="1" w:styleId="D89E8666C497468D8C2C1DABCA9235C4">
    <w:name w:val="D89E8666C497468D8C2C1DABCA9235C4"/>
    <w:pPr>
      <w:spacing w:after="160" w:line="259" w:lineRule="auto"/>
    </w:pPr>
  </w:style>
  <w:style w:type="paragraph" w:customStyle="1" w:styleId="FFEB86888A934CEC9E7C954D6C1025DA">
    <w:name w:val="FFEB86888A934CEC9E7C954D6C1025DA"/>
    <w:pPr>
      <w:spacing w:after="160" w:line="259" w:lineRule="auto"/>
    </w:pPr>
  </w:style>
  <w:style w:type="paragraph" w:customStyle="1" w:styleId="AFD2668D506A44C2BCE96A4B70BDE44D">
    <w:name w:val="AFD2668D506A44C2BCE96A4B70BDE44D"/>
    <w:pPr>
      <w:spacing w:after="160" w:line="259" w:lineRule="auto"/>
    </w:pPr>
  </w:style>
  <w:style w:type="paragraph" w:customStyle="1" w:styleId="4F4CD30AF4684421AAC200895CEAFEA8">
    <w:name w:val="4F4CD30AF4684421AAC200895CEAFEA8"/>
    <w:pPr>
      <w:spacing w:after="160" w:line="259" w:lineRule="auto"/>
    </w:pPr>
  </w:style>
  <w:style w:type="paragraph" w:customStyle="1" w:styleId="B81C736BF0A04EF0B51D29F94FF40547">
    <w:name w:val="B81C736BF0A04EF0B51D29F94FF40547"/>
    <w:pPr>
      <w:spacing w:after="160" w:line="259" w:lineRule="auto"/>
    </w:pPr>
  </w:style>
  <w:style w:type="paragraph" w:customStyle="1" w:styleId="1055022EBDA4452F9E83EFC68C2C59E0">
    <w:name w:val="1055022EBDA4452F9E83EFC68C2C59E0"/>
    <w:pPr>
      <w:spacing w:after="160" w:line="259" w:lineRule="auto"/>
    </w:pPr>
  </w:style>
  <w:style w:type="paragraph" w:customStyle="1" w:styleId="202986C3140948D8A0D9B94E477D0847">
    <w:name w:val="202986C3140948D8A0D9B94E477D0847"/>
    <w:pPr>
      <w:spacing w:after="160" w:line="259" w:lineRule="auto"/>
    </w:pPr>
  </w:style>
  <w:style w:type="paragraph" w:customStyle="1" w:styleId="DBB4E7D2993947999E175EB228674E5C">
    <w:name w:val="DBB4E7D2993947999E175EB228674E5C"/>
    <w:pPr>
      <w:spacing w:after="160" w:line="259" w:lineRule="auto"/>
    </w:pPr>
  </w:style>
  <w:style w:type="paragraph" w:customStyle="1" w:styleId="B5C53D5032A246938DBACD915BAF9F4B">
    <w:name w:val="B5C53D5032A246938DBACD915BAF9F4B"/>
    <w:pPr>
      <w:spacing w:after="160" w:line="259" w:lineRule="auto"/>
    </w:pPr>
  </w:style>
  <w:style w:type="paragraph" w:customStyle="1" w:styleId="31108172D2A5411EBF4406CB72A49587">
    <w:name w:val="31108172D2A5411EBF4406CB72A49587"/>
    <w:pPr>
      <w:spacing w:after="160" w:line="259" w:lineRule="auto"/>
    </w:pPr>
  </w:style>
  <w:style w:type="paragraph" w:customStyle="1" w:styleId="9EC43A9CA660438A9B111B8361FC70A3">
    <w:name w:val="9EC43A9CA660438A9B111B8361FC70A3"/>
    <w:pPr>
      <w:spacing w:after="160" w:line="259" w:lineRule="auto"/>
    </w:pPr>
  </w:style>
  <w:style w:type="paragraph" w:customStyle="1" w:styleId="68C6D3CBB41F4814B4A5C32BF89C661A">
    <w:name w:val="68C6D3CBB41F4814B4A5C32BF89C661A"/>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F9C9EF-8F70-4FFC-AD9F-D92180A215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5188</Words>
  <Characters>29574</Characters>
  <Application>Microsoft Office Word</Application>
  <DocSecurity>0</DocSecurity>
  <Lines>246</Lines>
  <Paragraphs>69</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34693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2021-04-09T17:20:00Z</dcterms:created>
  <dcterms:modified xsi:type="dcterms:W3CDTF">2021-04-29T09:22:00Z</dcterms:modified>
</cp:coreProperties>
</file>